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01E9A" w14:textId="423B345C" w:rsidR="00804D66" w:rsidRPr="004043A6" w:rsidRDefault="00804D66" w:rsidP="007F14D8">
      <w:pPr>
        <w:jc w:val="center"/>
        <w:rPr>
          <w:rFonts w:ascii="Arial" w:hAnsi="Arial" w:cs="Arial"/>
          <w:b/>
          <w:lang w:val="en-US"/>
        </w:rPr>
      </w:pPr>
      <w:proofErr w:type="spellStart"/>
      <w:r w:rsidRPr="004043A6">
        <w:rPr>
          <w:rFonts w:ascii="Arial" w:hAnsi="Arial" w:cs="Arial"/>
          <w:b/>
          <w:lang w:val="en-US"/>
        </w:rPr>
        <w:t>Textbausteine</w:t>
      </w:r>
      <w:proofErr w:type="spellEnd"/>
    </w:p>
    <w:p w14:paraId="2AE2BD3C" w14:textId="77777777" w:rsidR="00804D66" w:rsidRPr="004043A6" w:rsidRDefault="00804D66" w:rsidP="00804D66">
      <w:pPr>
        <w:jc w:val="center"/>
        <w:rPr>
          <w:rFonts w:ascii="Arial" w:hAnsi="Arial" w:cs="Arial"/>
          <w:b/>
          <w:lang w:val="en-US"/>
        </w:rPr>
      </w:pPr>
    </w:p>
    <w:p w14:paraId="57825E9E" w14:textId="77777777" w:rsidR="00804D66" w:rsidRPr="004043A6" w:rsidRDefault="00804D66" w:rsidP="00804D66">
      <w:pPr>
        <w:jc w:val="center"/>
        <w:rPr>
          <w:rFonts w:ascii="Arial" w:hAnsi="Arial" w:cs="Arial"/>
          <w:b/>
          <w:lang w:val="en-US"/>
        </w:rPr>
      </w:pPr>
      <w:r w:rsidRPr="004043A6">
        <w:rPr>
          <w:rFonts w:ascii="Arial" w:hAnsi="Arial" w:cs="Arial"/>
          <w:b/>
          <w:lang w:val="en-US"/>
        </w:rPr>
        <w:t>Johnson &amp; Johnson Vision Care</w:t>
      </w:r>
    </w:p>
    <w:p w14:paraId="3F74B99A" w14:textId="77777777" w:rsidR="00804D66" w:rsidRPr="004043A6" w:rsidRDefault="00804D66" w:rsidP="00684B82">
      <w:pPr>
        <w:rPr>
          <w:rFonts w:ascii="Arial" w:hAnsi="Arial" w:cs="Arial"/>
          <w:b/>
          <w:lang w:val="en-US"/>
        </w:rPr>
      </w:pPr>
    </w:p>
    <w:p w14:paraId="513BDABA" w14:textId="58A5A72E" w:rsidR="00804D66" w:rsidRPr="004043A6" w:rsidRDefault="004043A6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  <w:lang w:val="en-US"/>
        </w:rPr>
      </w:pPr>
      <w:r w:rsidRPr="004043A6">
        <w:rPr>
          <w:rFonts w:ascii="Arial" w:hAnsi="Arial" w:cs="Arial"/>
          <w:b/>
          <w:sz w:val="18"/>
          <w:szCs w:val="18"/>
        </w:rPr>
        <w:t>1•DAY ACUVUE</w:t>
      </w:r>
      <w:r w:rsidRPr="004043A6">
        <w:rPr>
          <w:rFonts w:ascii="Arial" w:hAnsi="Arial" w:cs="Arial"/>
          <w:b/>
          <w:sz w:val="18"/>
          <w:szCs w:val="18"/>
          <w:vertAlign w:val="superscript"/>
        </w:rPr>
        <w:t>®</w:t>
      </w:r>
      <w:r w:rsidRPr="004043A6">
        <w:rPr>
          <w:rFonts w:ascii="Arial" w:hAnsi="Arial" w:cs="Arial"/>
          <w:b/>
          <w:sz w:val="18"/>
          <w:szCs w:val="18"/>
        </w:rPr>
        <w:t xml:space="preserve"> MOIST MULTIFOCAL</w:t>
      </w:r>
      <w:ins w:id="0" w:author="SON Agency GmbH" w:date="2015-07-03T11:48:00Z">
        <w:r>
          <w:rPr>
            <w:rFonts w:ascii="Arial" w:hAnsi="Arial" w:cs="Arial"/>
            <w:b/>
            <w:sz w:val="18"/>
            <w:szCs w:val="18"/>
          </w:rPr>
          <w:br/>
        </w:r>
      </w:ins>
    </w:p>
    <w:p w14:paraId="0042F767" w14:textId="77777777" w:rsidR="00804D66" w:rsidRPr="004043A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2419D820" w14:textId="77777777" w:rsidR="00804D66" w:rsidRPr="004043A6" w:rsidRDefault="00804D66" w:rsidP="00804D66">
      <w:pPr>
        <w:rPr>
          <w:rFonts w:ascii="Arial" w:hAnsi="Arial" w:cs="Arial"/>
          <w:sz w:val="18"/>
          <w:szCs w:val="18"/>
        </w:rPr>
      </w:pPr>
    </w:p>
    <w:p w14:paraId="0E8515D3" w14:textId="759D3C81" w:rsidR="00804D66" w:rsidRPr="007F14D8" w:rsidRDefault="00A649DA" w:rsidP="00684B82">
      <w:p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Headline</w:t>
      </w:r>
      <w:r w:rsidR="00804D66" w:rsidRPr="007F14D8">
        <w:rPr>
          <w:rFonts w:ascii="Arial" w:hAnsi="Arial" w:cs="Arial"/>
          <w:b/>
          <w:color w:val="FF0000"/>
          <w:sz w:val="18"/>
          <w:szCs w:val="18"/>
        </w:rPr>
        <w:t>:</w:t>
      </w:r>
    </w:p>
    <w:p w14:paraId="22A30B7B" w14:textId="77777777" w:rsidR="00CD5303" w:rsidRPr="004043A6" w:rsidRDefault="00CD5303" w:rsidP="00CD53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417577C2" w14:textId="77777777" w:rsidR="007F14D8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7E0B3E">
        <w:rPr>
          <w:rFonts w:ascii="Arial" w:hAnsi="Arial" w:cs="Arial"/>
          <w:b/>
          <w:bCs/>
          <w:color w:val="000000" w:themeColor="text1"/>
          <w:sz w:val="18"/>
          <w:szCs w:val="18"/>
        </w:rPr>
        <w:t>Ihr Sehen verändert sich.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Pr="007E0B3E">
        <w:rPr>
          <w:rFonts w:ascii="Arial" w:hAnsi="Arial" w:cs="Arial"/>
          <w:b/>
          <w:bCs/>
          <w:color w:val="000000" w:themeColor="text1"/>
          <w:sz w:val="18"/>
          <w:szCs w:val="18"/>
        </w:rPr>
        <w:t>Ihr Sehkomfort bleibt bestehen.</w:t>
      </w:r>
    </w:p>
    <w:p w14:paraId="1A1D9857" w14:textId="77777777" w:rsidR="007F14D8" w:rsidRDefault="007F14D8" w:rsidP="007E0B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5F483D3F" w14:textId="77777777" w:rsidR="00804D66" w:rsidRPr="004043A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71629524" w14:textId="77777777" w:rsidR="00804D66" w:rsidRPr="004043A6" w:rsidRDefault="00804D66" w:rsidP="00804D66">
      <w:pPr>
        <w:rPr>
          <w:rFonts w:ascii="Arial" w:hAnsi="Arial" w:cs="Arial"/>
          <w:sz w:val="18"/>
          <w:szCs w:val="18"/>
        </w:rPr>
      </w:pPr>
    </w:p>
    <w:p w14:paraId="6E007E8F" w14:textId="0026F643" w:rsidR="00804D66" w:rsidRPr="007F14D8" w:rsidRDefault="00804D66" w:rsidP="00804D66">
      <w:pPr>
        <w:rPr>
          <w:rFonts w:ascii="Arial" w:hAnsi="Arial" w:cs="Arial"/>
          <w:b/>
          <w:color w:val="FF0000"/>
          <w:sz w:val="18"/>
          <w:szCs w:val="18"/>
        </w:rPr>
      </w:pPr>
      <w:proofErr w:type="spellStart"/>
      <w:r w:rsidRPr="007F14D8">
        <w:rPr>
          <w:rFonts w:ascii="Arial" w:hAnsi="Arial" w:cs="Arial"/>
          <w:b/>
          <w:color w:val="FF0000"/>
          <w:sz w:val="18"/>
          <w:szCs w:val="18"/>
        </w:rPr>
        <w:t>Copy</w:t>
      </w:r>
      <w:proofErr w:type="spellEnd"/>
      <w:r w:rsidRPr="007F14D8">
        <w:rPr>
          <w:rFonts w:ascii="Arial" w:hAnsi="Arial" w:cs="Arial"/>
          <w:b/>
          <w:color w:val="FF0000"/>
          <w:sz w:val="18"/>
          <w:szCs w:val="18"/>
        </w:rPr>
        <w:t>:</w:t>
      </w:r>
    </w:p>
    <w:p w14:paraId="24043727" w14:textId="77777777" w:rsidR="00804D66" w:rsidRPr="004043A6" w:rsidRDefault="00804D66" w:rsidP="00804D66">
      <w:pPr>
        <w:rPr>
          <w:rFonts w:ascii="Arial" w:hAnsi="Arial" w:cs="Arial"/>
          <w:sz w:val="18"/>
          <w:szCs w:val="18"/>
        </w:rPr>
      </w:pPr>
    </w:p>
    <w:p w14:paraId="2F22E943" w14:textId="481C7676" w:rsid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b/>
          <w:sz w:val="18"/>
          <w:szCs w:val="18"/>
        </w:rPr>
        <w:t>Haben Sie in letzter Zeit Veränderungen in Ihrem Sehvermögen festgestellt?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7E0B3E">
        <w:rPr>
          <w:rFonts w:ascii="Arial" w:hAnsi="Arial" w:cs="Arial"/>
          <w:sz w:val="18"/>
          <w:szCs w:val="18"/>
        </w:rPr>
        <w:t>Oder Schwierigkeiten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beim Lesen von Speisekarten, beim Sehen bei schwachem Licht oder bei klein Gedrucktem? Sollte Ihnen dies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bekannt vorkommen, handelt es sich möglicherweise um Alterssichtigkeit (</w:t>
      </w:r>
      <w:proofErr w:type="spellStart"/>
      <w:r w:rsidRPr="007E0B3E">
        <w:rPr>
          <w:rFonts w:ascii="Arial" w:hAnsi="Arial" w:cs="Arial"/>
          <w:sz w:val="18"/>
          <w:szCs w:val="18"/>
        </w:rPr>
        <w:t>Presbyopie</w:t>
      </w:r>
      <w:proofErr w:type="spellEnd"/>
      <w:r w:rsidRPr="007E0B3E">
        <w:rPr>
          <w:rFonts w:ascii="Arial" w:hAnsi="Arial" w:cs="Arial"/>
          <w:sz w:val="18"/>
          <w:szCs w:val="18"/>
        </w:rPr>
        <w:t>). Damit beschreibt man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einen normalen, altersbedingten Zustand der Augen, der kein Anlass zur Sorge ist. Mit zunehmendem Alter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reduziert sich die Sehqualität in der Nähe und es kommt verstärkt zu Trockenheitsgef</w:t>
      </w:r>
      <w:r>
        <w:rPr>
          <w:rFonts w:ascii="Arial" w:hAnsi="Arial" w:cs="Arial"/>
          <w:sz w:val="18"/>
          <w:szCs w:val="18"/>
        </w:rPr>
        <w:t>ü</w:t>
      </w:r>
      <w:r w:rsidRPr="007E0B3E">
        <w:rPr>
          <w:rFonts w:ascii="Arial" w:hAnsi="Arial" w:cs="Arial"/>
          <w:sz w:val="18"/>
          <w:szCs w:val="18"/>
        </w:rPr>
        <w:t>hlen.</w:t>
      </w:r>
    </w:p>
    <w:p w14:paraId="37FE76E2" w14:textId="77777777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B4B8A0C" w14:textId="7DD0AC04" w:rsidR="00184306" w:rsidRPr="007F14D8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6"/>
        </w:rPr>
      </w:pPr>
      <w:r w:rsidRPr="007E0B3E">
        <w:rPr>
          <w:rFonts w:ascii="Arial" w:hAnsi="Arial" w:cs="Arial"/>
          <w:b/>
          <w:sz w:val="18"/>
          <w:szCs w:val="18"/>
        </w:rPr>
        <w:t>Mit den neuen 1•DAY ACUVUE</w:t>
      </w:r>
      <w:r w:rsidRPr="007E0B3E">
        <w:rPr>
          <w:rFonts w:ascii="Arial" w:hAnsi="Arial" w:cs="Arial"/>
          <w:b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b/>
          <w:sz w:val="18"/>
          <w:szCs w:val="18"/>
        </w:rPr>
        <w:t xml:space="preserve"> MOIST MULTIFOCAL Kontaktlinsen haben wir eine Lösung für Sie.</w:t>
      </w:r>
      <w:r w:rsidRPr="007E0B3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7E0B3E">
        <w:rPr>
          <w:rFonts w:ascii="Arial" w:hAnsi="Arial" w:cs="Arial"/>
          <w:sz w:val="18"/>
          <w:szCs w:val="18"/>
        </w:rPr>
        <w:t>Das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einzigartige Design passt sich den Veränderungen Ihrer Augen an und sorgt f</w:t>
      </w:r>
      <w:r>
        <w:rPr>
          <w:rFonts w:ascii="Arial" w:hAnsi="Arial" w:cs="Arial"/>
          <w:sz w:val="18"/>
          <w:szCs w:val="18"/>
        </w:rPr>
        <w:t>ü</w:t>
      </w:r>
      <w:r w:rsidRPr="007E0B3E">
        <w:rPr>
          <w:rFonts w:ascii="Arial" w:hAnsi="Arial" w:cs="Arial"/>
          <w:sz w:val="18"/>
          <w:szCs w:val="18"/>
        </w:rPr>
        <w:t>r ein erstklassiges Seherlebnis.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Als Teil der Produktfamilie von 1•DAY ACUVUE</w:t>
      </w:r>
      <w:r w:rsidRPr="007E0B3E">
        <w:rPr>
          <w:rFonts w:ascii="Arial" w:hAnsi="Arial" w:cs="Arial"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sz w:val="18"/>
          <w:szCs w:val="18"/>
        </w:rPr>
        <w:t xml:space="preserve"> MOIST bieten Ihnen diese Kontaktlinsen langanhaltenden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Tragekomfort und eine exzellente Verträglichkeit.</w:t>
      </w:r>
    </w:p>
    <w:p w14:paraId="74D5FCF0" w14:textId="2C3AB86D" w:rsid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Pr="007E0B3E">
        <w:rPr>
          <w:rFonts w:ascii="Arial" w:hAnsi="Arial" w:cs="Arial"/>
          <w:b/>
          <w:sz w:val="18"/>
          <w:szCs w:val="18"/>
        </w:rPr>
        <w:t>Vertrauen Sie auf die N</w:t>
      </w:r>
      <w:r w:rsidR="007F14D8">
        <w:rPr>
          <w:rFonts w:ascii="Arial" w:hAnsi="Arial" w:cs="Arial"/>
          <w:b/>
          <w:sz w:val="18"/>
          <w:szCs w:val="18"/>
        </w:rPr>
        <w:t>r.</w:t>
      </w:r>
      <w:r w:rsidRPr="007E0B3E">
        <w:rPr>
          <w:rFonts w:ascii="Arial" w:hAnsi="Arial" w:cs="Arial"/>
          <w:b/>
          <w:sz w:val="18"/>
          <w:szCs w:val="18"/>
        </w:rPr>
        <w:t xml:space="preserve"> 1 der weltweit bestverkauften Kontaktlinsenmarken</w:t>
      </w:r>
      <w:r w:rsidRPr="007E0B3E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7E0B3E">
        <w:rPr>
          <w:rFonts w:ascii="Arial" w:hAnsi="Arial" w:cs="Arial"/>
          <w:b/>
          <w:sz w:val="18"/>
          <w:szCs w:val="18"/>
        </w:rPr>
        <w:t xml:space="preserve"> und fragen Sie Ihren Kontaktlinsenspezialisten nach einem unverbindlichen Probetragen.</w:t>
      </w:r>
      <w:r w:rsidRPr="007E0B3E">
        <w:rPr>
          <w:rFonts w:ascii="Arial" w:hAnsi="Arial" w:cs="Arial"/>
          <w:b/>
          <w:sz w:val="18"/>
          <w:szCs w:val="18"/>
          <w:vertAlign w:val="superscript"/>
        </w:rPr>
        <w:t>2</w:t>
      </w:r>
      <w:r>
        <w:rPr>
          <w:rFonts w:ascii="Arial" w:hAnsi="Arial" w:cs="Arial"/>
          <w:b/>
          <w:sz w:val="18"/>
          <w:szCs w:val="18"/>
          <w:vertAlign w:val="superscript"/>
        </w:rPr>
        <w:br/>
      </w:r>
      <w:r>
        <w:rPr>
          <w:rFonts w:ascii="Arial" w:hAnsi="Arial" w:cs="Arial"/>
          <w:b/>
          <w:sz w:val="18"/>
          <w:szCs w:val="18"/>
          <w:vertAlign w:val="superscript"/>
        </w:rPr>
        <w:br/>
      </w:r>
      <w:r w:rsidRPr="007E0B3E">
        <w:rPr>
          <w:rFonts w:ascii="Arial" w:hAnsi="Arial" w:cs="Arial"/>
          <w:b/>
          <w:bCs/>
          <w:sz w:val="18"/>
          <w:szCs w:val="18"/>
        </w:rPr>
        <w:t>1•DAY ACUVUE</w:t>
      </w:r>
      <w:r w:rsidRPr="007E0B3E">
        <w:rPr>
          <w:rFonts w:ascii="Arial" w:hAnsi="Arial" w:cs="Arial"/>
          <w:b/>
          <w:bCs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b/>
          <w:bCs/>
          <w:sz w:val="18"/>
          <w:szCs w:val="18"/>
        </w:rPr>
        <w:t xml:space="preserve"> MOIST MULTIFOCAL</w:t>
      </w:r>
    </w:p>
    <w:p w14:paraId="56AC585A" w14:textId="77777777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53284D65" w14:textId="77777777" w:rsidR="007F14D8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</w:rPr>
      </w:pPr>
      <w:r w:rsidRPr="007E0B3E">
        <w:rPr>
          <w:rFonts w:ascii="Arial" w:hAnsi="Arial" w:cs="Arial"/>
          <w:sz w:val="18"/>
          <w:szCs w:val="18"/>
        </w:rPr>
        <w:t>Die innovative INTUISIGHT™ Technologie bietet dem Auge eine optimal abgestimmte Linse und ein ausgezeichnetes Seherlebnis in jeder Entfernung. Das häufig auftretende kontaktlinsenbedingte Trockenheitsgefühl wird durch die LACREON</w:t>
      </w:r>
      <w:r w:rsidRPr="007E0B3E">
        <w:rPr>
          <w:rFonts w:ascii="Arial" w:hAnsi="Arial" w:cs="Arial"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sz w:val="18"/>
          <w:szCs w:val="18"/>
        </w:rPr>
        <w:t xml:space="preserve"> Technologie minimiert: einen dauerhaft in die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Linse integrierten Benetzungswirkstoff, der den ganzen Tag lang für ein angenehm frisches Tragegefühl sorgt.</w:t>
      </w:r>
      <w:r w:rsidR="007F14D8">
        <w:rPr>
          <w:rFonts w:ascii="Arial" w:hAnsi="Arial" w:cs="Arial"/>
          <w:sz w:val="18"/>
          <w:szCs w:val="18"/>
          <w:vertAlign w:val="superscript"/>
        </w:rPr>
        <w:t>3, 4</w:t>
      </w:r>
    </w:p>
    <w:p w14:paraId="790FAC33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FDCA90D" w14:textId="77777777" w:rsidR="00404A9E" w:rsidRPr="004043A6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5F4E4963" w14:textId="77777777" w:rsidR="00404A9E" w:rsidRPr="004043A6" w:rsidRDefault="00404A9E" w:rsidP="00404A9E">
      <w:pPr>
        <w:rPr>
          <w:rFonts w:ascii="Arial" w:hAnsi="Arial" w:cs="Arial"/>
          <w:sz w:val="18"/>
          <w:szCs w:val="18"/>
        </w:rPr>
      </w:pPr>
    </w:p>
    <w:p w14:paraId="596249DC" w14:textId="7BD72711" w:rsidR="00404A9E" w:rsidRPr="007F14D8" w:rsidRDefault="00404A9E" w:rsidP="00404A9E">
      <w:pPr>
        <w:rPr>
          <w:rFonts w:ascii="Arial" w:hAnsi="Arial" w:cs="Arial"/>
          <w:color w:val="FF0000"/>
          <w:sz w:val="18"/>
          <w:szCs w:val="18"/>
        </w:rPr>
      </w:pPr>
      <w:r w:rsidRPr="007F14D8">
        <w:rPr>
          <w:rFonts w:ascii="Arial" w:hAnsi="Arial" w:cs="Arial"/>
          <w:b/>
          <w:color w:val="FF0000"/>
          <w:sz w:val="18"/>
          <w:szCs w:val="18"/>
        </w:rPr>
        <w:t>Fußnoten:</w:t>
      </w:r>
    </w:p>
    <w:p w14:paraId="2AB8502B" w14:textId="77777777" w:rsidR="00404A9E" w:rsidRPr="004043A6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9C4DB0C" w14:textId="77777777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sz w:val="18"/>
          <w:szCs w:val="18"/>
        </w:rPr>
        <w:t>1) Basierend auf Daten unabhängiger Dritter.</w:t>
      </w:r>
    </w:p>
    <w:p w14:paraId="30141D73" w14:textId="731B9DC3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sz w:val="18"/>
          <w:szCs w:val="18"/>
        </w:rPr>
        <w:t xml:space="preserve">2) Es können </w:t>
      </w:r>
      <w:proofErr w:type="spellStart"/>
      <w:r w:rsidRPr="007E0B3E">
        <w:rPr>
          <w:rFonts w:ascii="Arial" w:hAnsi="Arial" w:cs="Arial"/>
          <w:sz w:val="18"/>
          <w:szCs w:val="18"/>
        </w:rPr>
        <w:t>Anpassgeb</w:t>
      </w:r>
      <w:r>
        <w:rPr>
          <w:rFonts w:ascii="Arial" w:hAnsi="Arial" w:cs="Arial"/>
          <w:sz w:val="18"/>
          <w:szCs w:val="18"/>
        </w:rPr>
        <w:t>ü</w:t>
      </w:r>
      <w:r w:rsidRPr="007E0B3E">
        <w:rPr>
          <w:rFonts w:ascii="Arial" w:hAnsi="Arial" w:cs="Arial"/>
          <w:sz w:val="18"/>
          <w:szCs w:val="18"/>
        </w:rPr>
        <w:t>hren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entstehen.</w:t>
      </w:r>
    </w:p>
    <w:p w14:paraId="0EBA8033" w14:textId="77777777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sz w:val="18"/>
          <w:szCs w:val="18"/>
        </w:rPr>
        <w:t xml:space="preserve">3) </w:t>
      </w:r>
      <w:proofErr w:type="spellStart"/>
      <w:r w:rsidRPr="007E0B3E">
        <w:rPr>
          <w:rFonts w:ascii="Arial" w:hAnsi="Arial" w:cs="Arial"/>
          <w:sz w:val="18"/>
          <w:szCs w:val="18"/>
        </w:rPr>
        <w:t>Sheardown</w:t>
      </w:r>
      <w:proofErr w:type="spellEnd"/>
      <w:proofErr w:type="gramStart"/>
      <w:r w:rsidRPr="007E0B3E">
        <w:rPr>
          <w:rFonts w:ascii="Arial" w:hAnsi="Arial" w:cs="Arial"/>
          <w:sz w:val="18"/>
          <w:szCs w:val="18"/>
        </w:rPr>
        <w:t>, H.,</w:t>
      </w:r>
      <w:proofErr w:type="gramEnd"/>
      <w:r w:rsidRPr="007E0B3E">
        <w:rPr>
          <w:rFonts w:ascii="Arial" w:hAnsi="Arial" w:cs="Arial"/>
          <w:sz w:val="18"/>
          <w:szCs w:val="18"/>
        </w:rPr>
        <w:t xml:space="preserve"> Liu, L. und Jones, L.: Chemical </w:t>
      </w:r>
      <w:proofErr w:type="spellStart"/>
      <w:r w:rsidRPr="007E0B3E">
        <w:rPr>
          <w:rFonts w:ascii="Arial" w:hAnsi="Arial" w:cs="Arial"/>
          <w:sz w:val="18"/>
          <w:szCs w:val="18"/>
        </w:rPr>
        <w:t>characterisation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of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1∙DAY ACUVUE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sz w:val="18"/>
          <w:szCs w:val="18"/>
        </w:rPr>
        <w:t xml:space="preserve"> MOIST </w:t>
      </w:r>
      <w:proofErr w:type="spellStart"/>
      <w:r w:rsidRPr="007E0B3E">
        <w:rPr>
          <w:rFonts w:ascii="Arial" w:hAnsi="Arial" w:cs="Arial"/>
          <w:sz w:val="18"/>
          <w:szCs w:val="18"/>
        </w:rPr>
        <w:t>and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1∙DAY ACUVUE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contact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lenses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7E0B3E">
        <w:rPr>
          <w:rFonts w:ascii="Arial" w:hAnsi="Arial" w:cs="Arial"/>
          <w:sz w:val="18"/>
          <w:szCs w:val="18"/>
        </w:rPr>
        <w:t>Invest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Ophthalmol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Vis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Sci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2006; 47: E-Abstract 2388.</w:t>
      </w:r>
    </w:p>
    <w:p w14:paraId="6F96FE15" w14:textId="6AF43966" w:rsidR="007F14D8" w:rsidRPr="00A649DA" w:rsidRDefault="007E0B3E" w:rsidP="007F14D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sz w:val="18"/>
          <w:szCs w:val="18"/>
        </w:rPr>
        <w:t>4) JJVC</w:t>
      </w:r>
      <w:r w:rsidR="007F14D8">
        <w:rPr>
          <w:rFonts w:ascii="Arial" w:hAnsi="Arial" w:cs="Arial"/>
          <w:sz w:val="18"/>
          <w:szCs w:val="18"/>
        </w:rPr>
        <w:t>-</w:t>
      </w:r>
      <w:r w:rsidRPr="007E0B3E">
        <w:rPr>
          <w:rFonts w:ascii="Arial" w:hAnsi="Arial" w:cs="Arial"/>
          <w:sz w:val="18"/>
          <w:szCs w:val="18"/>
        </w:rPr>
        <w:t>Archivdaten, 2005 und 2007.</w:t>
      </w:r>
    </w:p>
    <w:p w14:paraId="759E7C52" w14:textId="77777777" w:rsid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392DE8A" w14:textId="341DC86B" w:rsidR="00804D66" w:rsidRPr="004043A6" w:rsidRDefault="00804D66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047021C3" w14:textId="77777777" w:rsidR="00804D66" w:rsidRPr="004043A6" w:rsidRDefault="00804D66" w:rsidP="00804D66">
      <w:pPr>
        <w:rPr>
          <w:rFonts w:ascii="Arial" w:hAnsi="Arial" w:cs="Arial"/>
          <w:sz w:val="18"/>
          <w:szCs w:val="18"/>
        </w:rPr>
      </w:pPr>
    </w:p>
    <w:p w14:paraId="3E3446A0" w14:textId="47CBDA1B" w:rsidR="007F14D8" w:rsidRPr="007F14D8" w:rsidRDefault="007F14D8" w:rsidP="007F14D8">
      <w:pPr>
        <w:rPr>
          <w:rFonts w:ascii="Arial" w:hAnsi="Arial" w:cs="Arial"/>
          <w:b/>
          <w:color w:val="FF0000"/>
          <w:sz w:val="18"/>
          <w:szCs w:val="18"/>
        </w:rPr>
      </w:pPr>
      <w:r w:rsidRPr="007F14D8">
        <w:rPr>
          <w:rFonts w:ascii="Arial" w:hAnsi="Arial" w:cs="Arial"/>
          <w:b/>
          <w:color w:val="FF0000"/>
          <w:sz w:val="18"/>
          <w:szCs w:val="18"/>
        </w:rPr>
        <w:t>Trademarks:</w:t>
      </w:r>
    </w:p>
    <w:p w14:paraId="6704CCDE" w14:textId="77777777" w:rsidR="007F14D8" w:rsidRDefault="007F14D8" w:rsidP="007F14D8">
      <w:pPr>
        <w:rPr>
          <w:rFonts w:ascii="Arial" w:hAnsi="Arial" w:cs="Arial"/>
          <w:sz w:val="18"/>
          <w:szCs w:val="18"/>
        </w:rPr>
      </w:pPr>
    </w:p>
    <w:p w14:paraId="58F638F9" w14:textId="727B153F" w:rsidR="007F14D8" w:rsidRPr="004043A6" w:rsidRDefault="007F14D8" w:rsidP="00A649DA">
      <w:pPr>
        <w:rPr>
          <w:rFonts w:ascii="Arial" w:hAnsi="Arial" w:cs="Arial"/>
          <w:sz w:val="18"/>
          <w:szCs w:val="18"/>
        </w:rPr>
      </w:pPr>
      <w:r w:rsidRPr="007F14D8">
        <w:rPr>
          <w:rFonts w:ascii="Arial" w:hAnsi="Arial" w:cs="Arial"/>
          <w:sz w:val="18"/>
          <w:szCs w:val="18"/>
        </w:rPr>
        <w:t>ACUVUE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F14D8">
        <w:rPr>
          <w:rFonts w:ascii="Arial" w:hAnsi="Arial" w:cs="Arial"/>
          <w:sz w:val="18"/>
          <w:szCs w:val="18"/>
        </w:rPr>
        <w:t>, 1∙DAY ACUVUE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F14D8">
        <w:rPr>
          <w:rFonts w:ascii="Arial" w:hAnsi="Arial" w:cs="Arial"/>
          <w:sz w:val="18"/>
          <w:szCs w:val="18"/>
        </w:rPr>
        <w:t xml:space="preserve"> MOIST MULTIFOCAL, LACREON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F14D8">
        <w:rPr>
          <w:rFonts w:ascii="Arial" w:hAnsi="Arial" w:cs="Arial"/>
          <w:sz w:val="18"/>
          <w:szCs w:val="18"/>
        </w:rPr>
        <w:t>, INTUISIGHT™ und SEE WHAT COULD BE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F14D8">
        <w:rPr>
          <w:rFonts w:ascii="Arial" w:hAnsi="Arial" w:cs="Arial"/>
          <w:sz w:val="18"/>
          <w:szCs w:val="18"/>
        </w:rPr>
        <w:t xml:space="preserve"> sind eingetragene Marken der Johnson &amp; Johnson AG. Johnson &amp; Johnson Vision Care</w:t>
      </w:r>
      <w:r>
        <w:rPr>
          <w:rFonts w:ascii="Arial" w:hAnsi="Arial" w:cs="Arial"/>
          <w:sz w:val="18"/>
          <w:szCs w:val="18"/>
        </w:rPr>
        <w:t xml:space="preserve"> </w:t>
      </w:r>
      <w:r w:rsidRPr="007F14D8">
        <w:rPr>
          <w:rFonts w:ascii="Arial" w:hAnsi="Arial" w:cs="Arial"/>
          <w:sz w:val="18"/>
          <w:szCs w:val="18"/>
        </w:rPr>
        <w:t>ist Teil der Johnson &amp; Johnson AG. © Johnson &amp; Johnson AG 2015.</w:t>
      </w:r>
      <w:bookmarkStart w:id="1" w:name="_GoBack"/>
      <w:bookmarkEnd w:id="1"/>
    </w:p>
    <w:sectPr w:rsidR="007F14D8" w:rsidRPr="004043A6" w:rsidSect="00BD56D1">
      <w:pgSz w:w="11900" w:h="16840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C74F9" w14:textId="77777777" w:rsidR="00D61DC5" w:rsidRDefault="00D61DC5" w:rsidP="00BD56D1">
      <w:r>
        <w:separator/>
      </w:r>
    </w:p>
  </w:endnote>
  <w:endnote w:type="continuationSeparator" w:id="0">
    <w:p w14:paraId="7F6FD509" w14:textId="77777777" w:rsidR="00D61DC5" w:rsidRDefault="00D61DC5" w:rsidP="00BD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FE4D6" w14:textId="77777777" w:rsidR="00D61DC5" w:rsidRDefault="00D61DC5" w:rsidP="00BD56D1">
      <w:r>
        <w:separator/>
      </w:r>
    </w:p>
  </w:footnote>
  <w:footnote w:type="continuationSeparator" w:id="0">
    <w:p w14:paraId="30487C63" w14:textId="77777777" w:rsidR="00D61DC5" w:rsidRDefault="00D61DC5" w:rsidP="00BD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6AF2"/>
    <w:multiLevelType w:val="hybridMultilevel"/>
    <w:tmpl w:val="15FA97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34EF8"/>
    <w:multiLevelType w:val="hybridMultilevel"/>
    <w:tmpl w:val="677800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5023EE"/>
    <w:multiLevelType w:val="hybridMultilevel"/>
    <w:tmpl w:val="27F41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D10A4"/>
    <w:multiLevelType w:val="hybridMultilevel"/>
    <w:tmpl w:val="2FCCFC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261B99"/>
    <w:multiLevelType w:val="hybridMultilevel"/>
    <w:tmpl w:val="062C1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76C9C"/>
    <w:multiLevelType w:val="hybridMultilevel"/>
    <w:tmpl w:val="1E506C6A"/>
    <w:lvl w:ilvl="0" w:tplc="6D0E4A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29E"/>
    <w:rsid w:val="0011570A"/>
    <w:rsid w:val="00167D90"/>
    <w:rsid w:val="00184306"/>
    <w:rsid w:val="00187C0A"/>
    <w:rsid w:val="001C3B38"/>
    <w:rsid w:val="0025351B"/>
    <w:rsid w:val="002A7E51"/>
    <w:rsid w:val="002C0FF7"/>
    <w:rsid w:val="00351971"/>
    <w:rsid w:val="00362B29"/>
    <w:rsid w:val="003D2D98"/>
    <w:rsid w:val="003E59D6"/>
    <w:rsid w:val="00401A5F"/>
    <w:rsid w:val="004043A6"/>
    <w:rsid w:val="00404A9E"/>
    <w:rsid w:val="00407BF3"/>
    <w:rsid w:val="004867F9"/>
    <w:rsid w:val="004F0CC1"/>
    <w:rsid w:val="00524E0B"/>
    <w:rsid w:val="00525BCC"/>
    <w:rsid w:val="00552AB3"/>
    <w:rsid w:val="005810C4"/>
    <w:rsid w:val="005B04C3"/>
    <w:rsid w:val="005C7D54"/>
    <w:rsid w:val="005F4E59"/>
    <w:rsid w:val="00616EF1"/>
    <w:rsid w:val="0066222E"/>
    <w:rsid w:val="00684B82"/>
    <w:rsid w:val="006B2252"/>
    <w:rsid w:val="006E2297"/>
    <w:rsid w:val="00700247"/>
    <w:rsid w:val="00797EED"/>
    <w:rsid w:val="007B597B"/>
    <w:rsid w:val="007C004E"/>
    <w:rsid w:val="007C4A51"/>
    <w:rsid w:val="007E0B3E"/>
    <w:rsid w:val="007F14D8"/>
    <w:rsid w:val="0080445C"/>
    <w:rsid w:val="00804D66"/>
    <w:rsid w:val="008141EB"/>
    <w:rsid w:val="008431C8"/>
    <w:rsid w:val="00851437"/>
    <w:rsid w:val="008D36D9"/>
    <w:rsid w:val="00904025"/>
    <w:rsid w:val="009F295B"/>
    <w:rsid w:val="00A22025"/>
    <w:rsid w:val="00A56FB5"/>
    <w:rsid w:val="00A649DA"/>
    <w:rsid w:val="00A72F79"/>
    <w:rsid w:val="00AC0C82"/>
    <w:rsid w:val="00AC5BF4"/>
    <w:rsid w:val="00B02B37"/>
    <w:rsid w:val="00B3180B"/>
    <w:rsid w:val="00B7598E"/>
    <w:rsid w:val="00B87A36"/>
    <w:rsid w:val="00B95456"/>
    <w:rsid w:val="00BD56D1"/>
    <w:rsid w:val="00C314E7"/>
    <w:rsid w:val="00C5762C"/>
    <w:rsid w:val="00CC2714"/>
    <w:rsid w:val="00CD5303"/>
    <w:rsid w:val="00CF7317"/>
    <w:rsid w:val="00D03FB0"/>
    <w:rsid w:val="00D278CA"/>
    <w:rsid w:val="00D3291C"/>
    <w:rsid w:val="00D61DC5"/>
    <w:rsid w:val="00D64A10"/>
    <w:rsid w:val="00D7300D"/>
    <w:rsid w:val="00D86365"/>
    <w:rsid w:val="00DB629E"/>
    <w:rsid w:val="00DD46C8"/>
    <w:rsid w:val="00DE7BAC"/>
    <w:rsid w:val="00E14866"/>
    <w:rsid w:val="00E378B8"/>
    <w:rsid w:val="00E64251"/>
    <w:rsid w:val="00E85716"/>
    <w:rsid w:val="00E870FE"/>
    <w:rsid w:val="00EC05F3"/>
    <w:rsid w:val="00ED6670"/>
    <w:rsid w:val="00ED6745"/>
    <w:rsid w:val="00F318D3"/>
    <w:rsid w:val="00F80938"/>
    <w:rsid w:val="00FA1DAC"/>
    <w:rsid w:val="00FA3BBE"/>
    <w:rsid w:val="00FB0818"/>
    <w:rsid w:val="00FF3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AFB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187C0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FB5EC4-E093-BF4C-949C-397003DD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2391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Son Agency GmbH</Company>
  <LinksUpToDate>false</LinksUpToDate>
  <CharactersWithSpaces>2765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Pfeiffer</dc:creator>
  <cp:keywords/>
  <dc:description/>
  <cp:lastModifiedBy>SON Agency GmbH</cp:lastModifiedBy>
  <cp:revision>20</cp:revision>
  <dcterms:created xsi:type="dcterms:W3CDTF">2015-02-05T10:59:00Z</dcterms:created>
  <dcterms:modified xsi:type="dcterms:W3CDTF">2015-07-27T14:57:00Z</dcterms:modified>
  <cp:category/>
</cp:coreProperties>
</file>