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7D654" w14:textId="4D092A0A" w:rsidR="00804D66" w:rsidRPr="0066222E" w:rsidRDefault="00804D66" w:rsidP="00804D66">
      <w:pPr>
        <w:jc w:val="center"/>
        <w:rPr>
          <w:rFonts w:ascii="Arial" w:hAnsi="Arial" w:cs="Arial"/>
          <w:b/>
          <w:lang w:val="en-US"/>
        </w:rPr>
      </w:pPr>
      <w:proofErr w:type="spellStart"/>
      <w:r w:rsidRPr="0066222E">
        <w:rPr>
          <w:rFonts w:ascii="Arial" w:hAnsi="Arial" w:cs="Arial"/>
          <w:b/>
          <w:lang w:val="en-US"/>
        </w:rPr>
        <w:t>Textbausteine</w:t>
      </w:r>
      <w:proofErr w:type="spellEnd"/>
      <w:r w:rsidR="00F52B9B">
        <w:rPr>
          <w:rFonts w:ascii="Arial" w:hAnsi="Arial" w:cs="Arial"/>
          <w:b/>
          <w:lang w:val="en-US"/>
        </w:rPr>
        <w:t xml:space="preserve"> </w:t>
      </w:r>
      <w:r w:rsidR="00334A14">
        <w:rPr>
          <w:rFonts w:ascii="Arial" w:hAnsi="Arial" w:cs="Arial"/>
          <w:b/>
          <w:lang w:val="en-US"/>
        </w:rPr>
        <w:t>CH-D</w:t>
      </w:r>
    </w:p>
    <w:p w14:paraId="7FEB903B" w14:textId="77777777" w:rsidR="00804D66" w:rsidRPr="0066222E" w:rsidRDefault="00804D66" w:rsidP="00804D66">
      <w:pPr>
        <w:jc w:val="center"/>
        <w:rPr>
          <w:rFonts w:ascii="Arial" w:hAnsi="Arial" w:cs="Arial"/>
          <w:b/>
          <w:lang w:val="en-US"/>
        </w:rPr>
      </w:pPr>
    </w:p>
    <w:p w14:paraId="0B092D09" w14:textId="77777777" w:rsidR="00804D66" w:rsidRPr="0066222E" w:rsidRDefault="00804D66" w:rsidP="00804D66">
      <w:pPr>
        <w:jc w:val="center"/>
        <w:rPr>
          <w:rFonts w:ascii="Arial" w:hAnsi="Arial" w:cs="Arial"/>
          <w:b/>
          <w:lang w:val="en-US"/>
        </w:rPr>
      </w:pPr>
      <w:r w:rsidRPr="0066222E">
        <w:rPr>
          <w:rFonts w:ascii="Arial" w:hAnsi="Arial" w:cs="Arial"/>
          <w:b/>
          <w:lang w:val="en-US"/>
        </w:rPr>
        <w:t>Johnson &amp; Johnson Vision Care</w:t>
      </w:r>
    </w:p>
    <w:p w14:paraId="07B5AADB" w14:textId="77777777" w:rsidR="00804D66" w:rsidRPr="0066222E" w:rsidRDefault="00804D66" w:rsidP="00684B82">
      <w:pPr>
        <w:rPr>
          <w:rFonts w:ascii="Arial" w:hAnsi="Arial" w:cs="Arial"/>
          <w:b/>
          <w:lang w:val="en-US"/>
        </w:rPr>
      </w:pPr>
    </w:p>
    <w:p w14:paraId="37D4D3AF" w14:textId="47BBA3AA" w:rsidR="00684B82" w:rsidRPr="0066222E" w:rsidRDefault="00404A9E" w:rsidP="00684B82">
      <w:pPr>
        <w:rPr>
          <w:rFonts w:ascii="Arial" w:hAnsi="Arial" w:cs="Arial"/>
          <w:b/>
          <w:lang w:val="en-US"/>
        </w:rPr>
      </w:pPr>
      <w:proofErr w:type="spellStart"/>
      <w:r w:rsidRPr="0066222E">
        <w:rPr>
          <w:rFonts w:ascii="Arial" w:hAnsi="Arial" w:cs="Arial"/>
          <w:b/>
          <w:lang w:val="en-US"/>
        </w:rPr>
        <w:t>Produkt</w:t>
      </w:r>
      <w:proofErr w:type="spellEnd"/>
      <w:r w:rsidRPr="0066222E">
        <w:rPr>
          <w:rFonts w:ascii="Arial" w:hAnsi="Arial" w:cs="Arial"/>
          <w:b/>
          <w:lang w:val="en-US"/>
        </w:rPr>
        <w:t xml:space="preserve"> </w:t>
      </w:r>
      <w:r w:rsidR="00167D90" w:rsidRPr="0066222E">
        <w:rPr>
          <w:rFonts w:ascii="Arial" w:hAnsi="Arial" w:cs="Arial"/>
          <w:b/>
          <w:lang w:val="en-US"/>
        </w:rPr>
        <w:t xml:space="preserve">Toolbox </w:t>
      </w:r>
      <w:r w:rsidRPr="0066222E">
        <w:rPr>
          <w:rFonts w:ascii="Arial" w:hAnsi="Arial" w:cs="Arial"/>
          <w:b/>
          <w:lang w:val="en-US"/>
        </w:rPr>
        <w:t>1•DAY ACUVUE</w:t>
      </w:r>
      <w:r w:rsidRPr="0066222E">
        <w:rPr>
          <w:rFonts w:ascii="Arial" w:hAnsi="Arial" w:cs="Arial"/>
          <w:b/>
          <w:vertAlign w:val="superscript"/>
          <w:lang w:val="en-US"/>
        </w:rPr>
        <w:t>®</w:t>
      </w:r>
      <w:r w:rsidRPr="0066222E">
        <w:rPr>
          <w:rFonts w:ascii="Arial" w:hAnsi="Arial" w:cs="Arial"/>
          <w:b/>
          <w:lang w:val="en-US"/>
        </w:rPr>
        <w:t xml:space="preserve"> MOIST</w:t>
      </w:r>
      <w:r w:rsidR="005C7D54" w:rsidRPr="0066222E">
        <w:rPr>
          <w:rFonts w:ascii="Arial" w:hAnsi="Arial" w:cs="Arial"/>
          <w:b/>
          <w:lang w:val="en-US"/>
        </w:rPr>
        <w:t xml:space="preserve"> </w:t>
      </w:r>
    </w:p>
    <w:p w14:paraId="77709FB7" w14:textId="77777777" w:rsidR="00804D66" w:rsidRPr="0066222E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  <w:lang w:val="en-US"/>
        </w:rPr>
      </w:pPr>
    </w:p>
    <w:p w14:paraId="36AC365A" w14:textId="77777777" w:rsidR="00804D66" w:rsidRPr="00E1486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07ADF2BD" w14:textId="77777777" w:rsidR="00804D66" w:rsidRPr="00E14866" w:rsidRDefault="00804D66" w:rsidP="00804D66">
      <w:pPr>
        <w:rPr>
          <w:rFonts w:ascii="Arial" w:hAnsi="Arial" w:cs="Arial"/>
          <w:sz w:val="18"/>
          <w:szCs w:val="18"/>
        </w:rPr>
      </w:pPr>
    </w:p>
    <w:p w14:paraId="5EEFF1C3" w14:textId="77777777" w:rsidR="00804D66" w:rsidRPr="0066222E" w:rsidRDefault="00804D66" w:rsidP="00684B82">
      <w:pPr>
        <w:rPr>
          <w:rFonts w:ascii="Arial" w:hAnsi="Arial" w:cs="Arial"/>
          <w:b/>
          <w:sz w:val="18"/>
          <w:szCs w:val="18"/>
        </w:rPr>
      </w:pPr>
      <w:r w:rsidRPr="0066222E">
        <w:rPr>
          <w:rFonts w:ascii="Arial" w:hAnsi="Arial" w:cs="Arial"/>
          <w:b/>
          <w:sz w:val="18"/>
          <w:szCs w:val="18"/>
        </w:rPr>
        <w:t>Headlines:</w:t>
      </w:r>
    </w:p>
    <w:p w14:paraId="05B3E568" w14:textId="77777777" w:rsidR="00CD5303" w:rsidRPr="00CD5303" w:rsidRDefault="00CD5303" w:rsidP="00CD53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5A9C0501" w14:textId="20B5C87C" w:rsidR="00404A9E" w:rsidRPr="00D03FB0" w:rsidRDefault="00404A9E" w:rsidP="00804D6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D03FB0">
        <w:rPr>
          <w:rFonts w:ascii="Arial" w:hAnsi="Arial" w:cs="Arial"/>
          <w:b/>
          <w:bCs/>
          <w:sz w:val="18"/>
          <w:szCs w:val="18"/>
        </w:rPr>
        <w:t>1•DAY ACUVUE</w:t>
      </w:r>
      <w:r w:rsidRPr="00D03FB0">
        <w:rPr>
          <w:rFonts w:ascii="Arial" w:hAnsi="Arial" w:cs="Arial"/>
          <w:b/>
          <w:bCs/>
          <w:sz w:val="18"/>
          <w:szCs w:val="18"/>
          <w:vertAlign w:val="superscript"/>
        </w:rPr>
        <w:t>®</w:t>
      </w:r>
      <w:r w:rsidRPr="00D03FB0">
        <w:rPr>
          <w:rFonts w:ascii="Arial" w:hAnsi="Arial" w:cs="Arial"/>
          <w:b/>
          <w:bCs/>
          <w:sz w:val="18"/>
          <w:szCs w:val="18"/>
        </w:rPr>
        <w:t xml:space="preserve"> MOIST – </w:t>
      </w:r>
      <w:r w:rsidR="00F44C84">
        <w:rPr>
          <w:rFonts w:ascii="Arial" w:hAnsi="Arial" w:cs="Arial"/>
          <w:b/>
          <w:bCs/>
          <w:sz w:val="18"/>
          <w:szCs w:val="18"/>
        </w:rPr>
        <w:t>d</w:t>
      </w:r>
      <w:r w:rsidR="00F44C84" w:rsidRPr="00D03FB0">
        <w:rPr>
          <w:rFonts w:ascii="Arial" w:hAnsi="Arial" w:cs="Arial"/>
          <w:b/>
          <w:bCs/>
          <w:sz w:val="18"/>
          <w:szCs w:val="18"/>
        </w:rPr>
        <w:t xml:space="preserve">ie </w:t>
      </w:r>
      <w:r w:rsidRPr="00D03FB0">
        <w:rPr>
          <w:rFonts w:ascii="Arial" w:hAnsi="Arial" w:cs="Arial"/>
          <w:b/>
          <w:bCs/>
          <w:sz w:val="18"/>
          <w:szCs w:val="18"/>
        </w:rPr>
        <w:t xml:space="preserve">perfekte Wahl für Kontaktlinsenträger mit trockenen und </w:t>
      </w:r>
      <w:ins w:id="0" w:author="SON Agency GmbH" w:date="2015-01-27T13:38:00Z">
        <w:r w:rsidR="0066222E" w:rsidRPr="00D03FB0">
          <w:rPr>
            <w:rFonts w:ascii="Arial" w:hAnsi="Arial" w:cs="Arial"/>
            <w:b/>
            <w:bCs/>
            <w:sz w:val="18"/>
            <w:szCs w:val="18"/>
          </w:rPr>
          <w:br/>
        </w:r>
      </w:ins>
      <w:r w:rsidRPr="00D03FB0">
        <w:rPr>
          <w:rFonts w:ascii="Arial" w:hAnsi="Arial" w:cs="Arial"/>
          <w:b/>
          <w:bCs/>
          <w:sz w:val="18"/>
          <w:szCs w:val="18"/>
        </w:rPr>
        <w:t>sensiblen Augen.</w:t>
      </w:r>
    </w:p>
    <w:p w14:paraId="2E78F0C0" w14:textId="77777777" w:rsidR="00404A9E" w:rsidRPr="004F0CC1" w:rsidRDefault="00404A9E" w:rsidP="00804D66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3BA7DD68" w14:textId="77777777" w:rsidR="00804D66" w:rsidRPr="00E1486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31E5B8FF" w14:textId="77777777" w:rsidR="00804D66" w:rsidRPr="00E14866" w:rsidRDefault="00804D66" w:rsidP="00804D66">
      <w:pPr>
        <w:rPr>
          <w:rFonts w:ascii="Arial" w:hAnsi="Arial" w:cs="Arial"/>
          <w:sz w:val="18"/>
          <w:szCs w:val="18"/>
        </w:rPr>
      </w:pPr>
    </w:p>
    <w:p w14:paraId="6BCC20BA" w14:textId="08111D7C" w:rsidR="00804D66" w:rsidRPr="0066222E" w:rsidRDefault="00804D66" w:rsidP="00804D66">
      <w:pPr>
        <w:rPr>
          <w:rFonts w:ascii="Arial" w:hAnsi="Arial" w:cs="Arial"/>
          <w:b/>
          <w:sz w:val="18"/>
          <w:szCs w:val="18"/>
        </w:rPr>
      </w:pPr>
      <w:r w:rsidRPr="0066222E">
        <w:rPr>
          <w:rFonts w:ascii="Arial" w:hAnsi="Arial" w:cs="Arial"/>
          <w:b/>
          <w:sz w:val="18"/>
          <w:szCs w:val="18"/>
        </w:rPr>
        <w:t>Copy:</w:t>
      </w:r>
    </w:p>
    <w:p w14:paraId="11105D3C" w14:textId="77777777" w:rsidR="00804D66" w:rsidRDefault="00804D66" w:rsidP="00804D66">
      <w:pPr>
        <w:rPr>
          <w:rFonts w:ascii="Arial" w:hAnsi="Arial" w:cs="Arial"/>
          <w:sz w:val="18"/>
          <w:szCs w:val="18"/>
        </w:rPr>
      </w:pPr>
    </w:p>
    <w:p w14:paraId="61C0B029" w14:textId="37929F34" w:rsidR="00404A9E" w:rsidRDefault="00404A9E" w:rsidP="00404A9E">
      <w:pPr>
        <w:rPr>
          <w:rFonts w:ascii="Arial" w:hAnsi="Arial" w:cs="Arial"/>
          <w:sz w:val="18"/>
          <w:szCs w:val="18"/>
        </w:rPr>
      </w:pPr>
      <w:r w:rsidRPr="005C7D54">
        <w:rPr>
          <w:rFonts w:ascii="Arial" w:hAnsi="Arial" w:cs="Arial"/>
          <w:sz w:val="18"/>
          <w:szCs w:val="18"/>
        </w:rPr>
        <w:t>1∙DAY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ACUVUE</w:t>
      </w:r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MOIST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404A9E">
        <w:rPr>
          <w:rFonts w:ascii="Arial" w:hAnsi="Arial" w:cs="Arial"/>
          <w:sz w:val="18"/>
          <w:szCs w:val="18"/>
        </w:rPr>
        <w:t xml:space="preserve">bietet Ihnen besonders bei trockenen </w:t>
      </w:r>
      <w:r w:rsidR="00525BCC">
        <w:rPr>
          <w:rFonts w:ascii="Arial" w:hAnsi="Arial" w:cs="Arial"/>
          <w:sz w:val="18"/>
          <w:szCs w:val="18"/>
        </w:rPr>
        <w:t xml:space="preserve">und sensiblen </w:t>
      </w:r>
      <w:r w:rsidRPr="00404A9E">
        <w:rPr>
          <w:rFonts w:ascii="Arial" w:hAnsi="Arial" w:cs="Arial"/>
          <w:sz w:val="18"/>
          <w:szCs w:val="18"/>
        </w:rPr>
        <w:t>Augen ein angenehmes Gef</w:t>
      </w:r>
      <w:r>
        <w:rPr>
          <w:rFonts w:ascii="Arial" w:hAnsi="Arial" w:cs="Arial"/>
          <w:sz w:val="18"/>
          <w:szCs w:val="18"/>
        </w:rPr>
        <w:t>ü</w:t>
      </w:r>
      <w:r w:rsidRPr="00404A9E">
        <w:rPr>
          <w:rFonts w:ascii="Arial" w:hAnsi="Arial" w:cs="Arial"/>
          <w:sz w:val="18"/>
          <w:szCs w:val="18"/>
        </w:rPr>
        <w:t>hl von Frische</w:t>
      </w:r>
      <w:r w:rsidR="0066222E">
        <w:rPr>
          <w:rFonts w:ascii="Arial" w:hAnsi="Arial" w:cs="Arial"/>
          <w:sz w:val="18"/>
          <w:szCs w:val="18"/>
        </w:rPr>
        <w:t xml:space="preserve"> </w:t>
      </w:r>
      <w:r w:rsidRPr="00404A9E">
        <w:rPr>
          <w:rFonts w:ascii="Arial" w:hAnsi="Arial" w:cs="Arial"/>
          <w:sz w:val="18"/>
          <w:szCs w:val="18"/>
        </w:rPr>
        <w:t>und Feuchtigkeit sowie lang anhaltenden Tragekomfort von morgens bis zum Ende des Tages</w:t>
      </w:r>
      <w:r w:rsidR="00525BCC">
        <w:rPr>
          <w:rFonts w:ascii="Arial" w:hAnsi="Arial" w:cs="Arial"/>
          <w:sz w:val="18"/>
          <w:szCs w:val="18"/>
        </w:rPr>
        <w:t>.</w:t>
      </w:r>
      <w:r w:rsidR="00A56FB5">
        <w:rPr>
          <w:rFonts w:ascii="Arial" w:hAnsi="Arial" w:cs="Arial"/>
          <w:sz w:val="18"/>
          <w:szCs w:val="18"/>
        </w:rPr>
        <w:t xml:space="preserve"> </w:t>
      </w:r>
      <w:r w:rsidR="00E378B8">
        <w:rPr>
          <w:rFonts w:ascii="Arial" w:hAnsi="Arial" w:cs="Arial"/>
          <w:sz w:val="18"/>
          <w:szCs w:val="18"/>
        </w:rPr>
        <w:t>D</w:t>
      </w:r>
      <w:r w:rsidR="00525BCC">
        <w:rPr>
          <w:rFonts w:ascii="Arial" w:hAnsi="Arial" w:cs="Arial"/>
          <w:sz w:val="18"/>
          <w:szCs w:val="18"/>
        </w:rPr>
        <w:t xml:space="preserve">er tägliche </w:t>
      </w:r>
      <w:r w:rsidR="0066222E">
        <w:rPr>
          <w:rFonts w:ascii="Arial" w:hAnsi="Arial" w:cs="Arial"/>
          <w:sz w:val="18"/>
          <w:szCs w:val="18"/>
        </w:rPr>
        <w:t>Austausch</w:t>
      </w:r>
      <w:r w:rsidR="00525BCC">
        <w:rPr>
          <w:rFonts w:ascii="Arial" w:hAnsi="Arial" w:cs="Arial"/>
          <w:sz w:val="18"/>
          <w:szCs w:val="18"/>
        </w:rPr>
        <w:t>rhythmus</w:t>
      </w:r>
      <w:r w:rsidR="00E378B8">
        <w:rPr>
          <w:rFonts w:ascii="Arial" w:hAnsi="Arial" w:cs="Arial"/>
          <w:sz w:val="18"/>
          <w:szCs w:val="18"/>
        </w:rPr>
        <w:t xml:space="preserve"> hilft</w:t>
      </w:r>
      <w:r w:rsidR="00A56FB5">
        <w:rPr>
          <w:rFonts w:ascii="Arial" w:hAnsi="Arial" w:cs="Arial"/>
          <w:sz w:val="18"/>
          <w:szCs w:val="18"/>
        </w:rPr>
        <w:t xml:space="preserve"> </w:t>
      </w:r>
      <w:r w:rsidR="00DE7BAC">
        <w:rPr>
          <w:rFonts w:ascii="Arial" w:hAnsi="Arial" w:cs="Arial"/>
          <w:sz w:val="18"/>
          <w:szCs w:val="18"/>
        </w:rPr>
        <w:t>Irritationen</w:t>
      </w:r>
      <w:r w:rsidR="00A56FB5">
        <w:rPr>
          <w:rFonts w:ascii="Arial" w:hAnsi="Arial" w:cs="Arial"/>
          <w:sz w:val="18"/>
          <w:szCs w:val="18"/>
        </w:rPr>
        <w:t xml:space="preserve"> zu minimieren</w:t>
      </w:r>
      <w:r w:rsidR="0066222E">
        <w:rPr>
          <w:rFonts w:ascii="Arial" w:hAnsi="Arial" w:cs="Arial"/>
          <w:sz w:val="18"/>
          <w:szCs w:val="18"/>
        </w:rPr>
        <w:t>,</w:t>
      </w:r>
      <w:r w:rsidRPr="00404A9E">
        <w:rPr>
          <w:rFonts w:ascii="Arial" w:hAnsi="Arial" w:cs="Arial"/>
          <w:sz w:val="18"/>
          <w:szCs w:val="18"/>
        </w:rPr>
        <w:t xml:space="preserve"> </w:t>
      </w:r>
      <w:r w:rsidR="00A56FB5">
        <w:rPr>
          <w:rFonts w:ascii="Arial" w:hAnsi="Arial" w:cs="Arial"/>
          <w:sz w:val="18"/>
          <w:szCs w:val="18"/>
        </w:rPr>
        <w:t>gerade</w:t>
      </w:r>
      <w:r w:rsidR="00A56FB5" w:rsidRPr="00404A9E">
        <w:rPr>
          <w:rFonts w:ascii="Arial" w:hAnsi="Arial" w:cs="Arial"/>
          <w:sz w:val="18"/>
          <w:szCs w:val="18"/>
        </w:rPr>
        <w:t xml:space="preserve"> </w:t>
      </w:r>
      <w:r w:rsidRPr="00404A9E">
        <w:rPr>
          <w:rFonts w:ascii="Arial" w:hAnsi="Arial" w:cs="Arial"/>
          <w:sz w:val="18"/>
          <w:szCs w:val="18"/>
        </w:rPr>
        <w:t>wenn</w:t>
      </w:r>
      <w:r w:rsidR="0066222E">
        <w:rPr>
          <w:rFonts w:ascii="Arial" w:hAnsi="Arial" w:cs="Arial"/>
          <w:sz w:val="18"/>
          <w:szCs w:val="18"/>
        </w:rPr>
        <w:t xml:space="preserve"> </w:t>
      </w:r>
      <w:r w:rsidRPr="00404A9E">
        <w:rPr>
          <w:rFonts w:ascii="Arial" w:hAnsi="Arial" w:cs="Arial"/>
          <w:sz w:val="18"/>
          <w:szCs w:val="18"/>
        </w:rPr>
        <w:t>Sie unter jahreszeitlich bedingten Allergien leiden.</w:t>
      </w:r>
    </w:p>
    <w:p w14:paraId="53675DB6" w14:textId="77777777" w:rsidR="00404A9E" w:rsidRP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3F82FF83" w14:textId="2BD9C146" w:rsidR="00404A9E" w:rsidRDefault="0066222E" w:rsidP="00404A9E">
      <w:pPr>
        <w:rPr>
          <w:rFonts w:ascii="Arial" w:hAnsi="Arial" w:cs="Arial"/>
          <w:sz w:val="18"/>
          <w:szCs w:val="18"/>
        </w:rPr>
      </w:pPr>
      <w:r w:rsidRPr="005C7D54">
        <w:rPr>
          <w:rFonts w:ascii="Arial" w:hAnsi="Arial" w:cs="Arial"/>
          <w:sz w:val="18"/>
          <w:szCs w:val="18"/>
        </w:rPr>
        <w:t>1∙DAY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ACUVUE</w:t>
      </w:r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MOIST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Kontaktlinsen</w:t>
      </w:r>
      <w:r w:rsidR="00404A9E" w:rsidRPr="00404A9E">
        <w:rPr>
          <w:rFonts w:ascii="Arial" w:hAnsi="Arial" w:cs="Arial"/>
          <w:sz w:val="18"/>
          <w:szCs w:val="18"/>
        </w:rPr>
        <w:t xml:space="preserve"> bieten jederzeit optimale Sehqualität und integrieren sich optimal in Ihren Alltag – </w:t>
      </w:r>
      <w:r w:rsidR="00717D73">
        <w:rPr>
          <w:rFonts w:ascii="Arial" w:hAnsi="Arial" w:cs="Arial"/>
          <w:sz w:val="18"/>
          <w:szCs w:val="18"/>
        </w:rPr>
        <w:t>an</w:t>
      </w:r>
      <w:r w:rsidR="00717D73" w:rsidRPr="00404A9E">
        <w:rPr>
          <w:rFonts w:ascii="Arial" w:hAnsi="Arial" w:cs="Arial"/>
          <w:sz w:val="18"/>
          <w:szCs w:val="18"/>
        </w:rPr>
        <w:t xml:space="preserve"> </w:t>
      </w:r>
      <w:r w:rsidR="00404A9E" w:rsidRPr="00404A9E">
        <w:rPr>
          <w:rFonts w:ascii="Arial" w:hAnsi="Arial" w:cs="Arial"/>
          <w:sz w:val="18"/>
          <w:szCs w:val="18"/>
        </w:rPr>
        <w:t>langen</w:t>
      </w:r>
      <w:r>
        <w:rPr>
          <w:rFonts w:ascii="Arial" w:hAnsi="Arial" w:cs="Arial"/>
          <w:sz w:val="18"/>
          <w:szCs w:val="18"/>
        </w:rPr>
        <w:t xml:space="preserve"> </w:t>
      </w:r>
      <w:r w:rsidR="00404A9E" w:rsidRPr="00404A9E">
        <w:rPr>
          <w:rFonts w:ascii="Arial" w:hAnsi="Arial" w:cs="Arial"/>
          <w:sz w:val="18"/>
          <w:szCs w:val="18"/>
        </w:rPr>
        <w:t xml:space="preserve">Arbeitstagen, beim Sport oder beim Ausgehen mit Freunden. </w:t>
      </w:r>
    </w:p>
    <w:p w14:paraId="1A2FD754" w14:textId="77777777" w:rsid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21D26704" w14:textId="32B62185" w:rsidR="005F4E59" w:rsidRDefault="00404A9E" w:rsidP="00404A9E">
      <w:pPr>
        <w:rPr>
          <w:rFonts w:ascii="Arial" w:hAnsi="Arial" w:cs="Arial"/>
          <w:sz w:val="18"/>
          <w:szCs w:val="18"/>
        </w:rPr>
      </w:pPr>
      <w:r w:rsidRPr="005C7D54">
        <w:rPr>
          <w:rFonts w:ascii="Arial" w:hAnsi="Arial" w:cs="Arial"/>
          <w:sz w:val="18"/>
          <w:szCs w:val="18"/>
        </w:rPr>
        <w:t>1∙DAY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ACUVUE</w:t>
      </w:r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MOIST</w:t>
      </w:r>
      <w:r w:rsidRPr="00404A9E">
        <w:rPr>
          <w:rFonts w:ascii="Arial" w:hAnsi="Arial" w:cs="Arial"/>
          <w:sz w:val="18"/>
          <w:szCs w:val="18"/>
        </w:rPr>
        <w:t xml:space="preserve"> ist </w:t>
      </w:r>
      <w:r>
        <w:rPr>
          <w:rFonts w:ascii="Arial" w:hAnsi="Arial" w:cs="Arial"/>
          <w:sz w:val="18"/>
          <w:szCs w:val="18"/>
        </w:rPr>
        <w:t>ü</w:t>
      </w:r>
      <w:r w:rsidRPr="00404A9E">
        <w:rPr>
          <w:rFonts w:ascii="Arial" w:hAnsi="Arial" w:cs="Arial"/>
          <w:sz w:val="18"/>
          <w:szCs w:val="18"/>
        </w:rPr>
        <w:t>brigens auch</w:t>
      </w:r>
      <w:r>
        <w:rPr>
          <w:rFonts w:ascii="Arial" w:hAnsi="Arial" w:cs="Arial"/>
          <w:sz w:val="18"/>
          <w:szCs w:val="18"/>
        </w:rPr>
        <w:t xml:space="preserve"> </w:t>
      </w:r>
      <w:r w:rsidRPr="00404A9E">
        <w:rPr>
          <w:rFonts w:ascii="Arial" w:hAnsi="Arial" w:cs="Arial"/>
          <w:sz w:val="18"/>
          <w:szCs w:val="18"/>
        </w:rPr>
        <w:t>bei Hornhautverkr</w:t>
      </w:r>
      <w:r>
        <w:rPr>
          <w:rFonts w:ascii="Arial" w:hAnsi="Arial" w:cs="Arial"/>
          <w:sz w:val="18"/>
          <w:szCs w:val="18"/>
        </w:rPr>
        <w:t>ü</w:t>
      </w:r>
      <w:r w:rsidRPr="00404A9E">
        <w:rPr>
          <w:rFonts w:ascii="Arial" w:hAnsi="Arial" w:cs="Arial"/>
          <w:sz w:val="18"/>
          <w:szCs w:val="18"/>
        </w:rPr>
        <w:t>mmung erhältlich.</w:t>
      </w:r>
    </w:p>
    <w:p w14:paraId="73E90C0E" w14:textId="77777777" w:rsid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52D85897" w14:textId="77777777" w:rsid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36A1B13D" w14:textId="55EC2267" w:rsidR="00404A9E" w:rsidRDefault="00404A9E" w:rsidP="00404A9E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404A9E">
        <w:rPr>
          <w:rFonts w:ascii="Arial" w:hAnsi="Arial" w:cs="Arial"/>
          <w:sz w:val="18"/>
          <w:szCs w:val="18"/>
        </w:rPr>
        <w:t>Die einzigartige LACREON</w:t>
      </w:r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 w:rsidRPr="00404A9E">
        <w:rPr>
          <w:rFonts w:ascii="Arial" w:hAnsi="Arial" w:cs="Arial"/>
          <w:sz w:val="18"/>
          <w:szCs w:val="18"/>
        </w:rPr>
        <w:t xml:space="preserve"> Technologie mit </w:t>
      </w:r>
      <w:r w:rsidR="00DE7BAC">
        <w:rPr>
          <w:rFonts w:ascii="Arial" w:hAnsi="Arial" w:cs="Arial"/>
          <w:sz w:val="18"/>
          <w:szCs w:val="18"/>
        </w:rPr>
        <w:t xml:space="preserve">dauerhaft </w:t>
      </w:r>
      <w:r w:rsidRPr="00404A9E">
        <w:rPr>
          <w:rFonts w:ascii="Arial" w:hAnsi="Arial" w:cs="Arial"/>
          <w:sz w:val="18"/>
          <w:szCs w:val="18"/>
        </w:rPr>
        <w:t xml:space="preserve">integriertem Feuchtigkeitsspeicher für </w:t>
      </w:r>
      <w:r w:rsidR="00717D73">
        <w:rPr>
          <w:rFonts w:ascii="Arial" w:hAnsi="Arial" w:cs="Arial"/>
          <w:sz w:val="18"/>
          <w:szCs w:val="18"/>
        </w:rPr>
        <w:t>hervorragenden</w:t>
      </w:r>
      <w:r w:rsidRPr="00404A9E">
        <w:rPr>
          <w:rFonts w:ascii="Arial" w:hAnsi="Arial" w:cs="Arial"/>
          <w:sz w:val="18"/>
          <w:szCs w:val="18"/>
        </w:rPr>
        <w:t xml:space="preserve"> Tragekomfort über den gesamten Tag.</w:t>
      </w:r>
      <w:r>
        <w:rPr>
          <w:rFonts w:ascii="Arial" w:hAnsi="Arial" w:cs="Arial"/>
          <w:sz w:val="18"/>
          <w:szCs w:val="18"/>
        </w:rPr>
        <w:br/>
      </w:r>
    </w:p>
    <w:p w14:paraId="54295E88" w14:textId="1AB10A37" w:rsidR="00404A9E" w:rsidRDefault="00404A9E" w:rsidP="00404A9E">
      <w:pPr>
        <w:pStyle w:val="Listenabsatz"/>
        <w:numPr>
          <w:ilvl w:val="0"/>
          <w:numId w:val="5"/>
        </w:numPr>
        <w:rPr>
          <w:ins w:id="1" w:author="SON Agency GmbH" w:date="2015-01-27T13:44:00Z"/>
          <w:rFonts w:ascii="Arial" w:hAnsi="Arial" w:cs="Arial"/>
          <w:sz w:val="18"/>
          <w:szCs w:val="18"/>
        </w:rPr>
      </w:pPr>
      <w:r w:rsidRPr="00404A9E">
        <w:rPr>
          <w:rFonts w:ascii="Arial" w:hAnsi="Arial" w:cs="Arial"/>
          <w:sz w:val="18"/>
          <w:szCs w:val="18"/>
        </w:rPr>
        <w:t xml:space="preserve">Das </w:t>
      </w:r>
      <w:r w:rsidR="00E378B8">
        <w:rPr>
          <w:rFonts w:ascii="Arial" w:hAnsi="Arial" w:cs="Arial"/>
          <w:sz w:val="18"/>
          <w:szCs w:val="18"/>
        </w:rPr>
        <w:t>i</w:t>
      </w:r>
      <w:r w:rsidR="00DE7BAC">
        <w:rPr>
          <w:rFonts w:ascii="Arial" w:hAnsi="Arial" w:cs="Arial"/>
          <w:sz w:val="18"/>
          <w:szCs w:val="18"/>
        </w:rPr>
        <w:t>nnovative</w:t>
      </w:r>
      <w:r w:rsidR="00DE7BAC" w:rsidRPr="00404A9E">
        <w:rPr>
          <w:rFonts w:ascii="Arial" w:hAnsi="Arial" w:cs="Arial"/>
          <w:sz w:val="18"/>
          <w:szCs w:val="18"/>
        </w:rPr>
        <w:t xml:space="preserve"> </w:t>
      </w:r>
      <w:r w:rsidRPr="00404A9E">
        <w:rPr>
          <w:rFonts w:ascii="Arial" w:hAnsi="Arial" w:cs="Arial"/>
          <w:sz w:val="18"/>
          <w:szCs w:val="18"/>
        </w:rPr>
        <w:t xml:space="preserve">Etafilcon A Material </w:t>
      </w:r>
      <w:r w:rsidR="00E378B8">
        <w:rPr>
          <w:rFonts w:ascii="Arial" w:hAnsi="Arial" w:cs="Arial"/>
          <w:sz w:val="18"/>
          <w:szCs w:val="18"/>
        </w:rPr>
        <w:t>trägt dazu bei, auch bei sensiblen Augen Reizungen und Irritationen zu verhindern.</w:t>
      </w:r>
    </w:p>
    <w:p w14:paraId="19C74F58" w14:textId="1330ABCE" w:rsidR="00404A9E" w:rsidRPr="003D2D98" w:rsidRDefault="00404A9E" w:rsidP="003D2D98">
      <w:pPr>
        <w:rPr>
          <w:rFonts w:ascii="Arial" w:hAnsi="Arial" w:cs="Arial"/>
          <w:sz w:val="18"/>
          <w:szCs w:val="18"/>
        </w:rPr>
      </w:pPr>
    </w:p>
    <w:p w14:paraId="791D3778" w14:textId="266BDAF7" w:rsidR="00404A9E" w:rsidRDefault="00404A9E" w:rsidP="00404A9E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404A9E">
        <w:rPr>
          <w:rFonts w:ascii="Arial" w:hAnsi="Arial" w:cs="Arial"/>
          <w:sz w:val="18"/>
          <w:szCs w:val="18"/>
        </w:rPr>
        <w:t>UV-Schutz der Klasse 2 absorbiert mindestens 85% der UVA- und 98% der UVB-Strahlung</w:t>
      </w:r>
      <w:r>
        <w:rPr>
          <w:rFonts w:ascii="Arial" w:hAnsi="Arial" w:cs="Arial"/>
          <w:sz w:val="18"/>
          <w:szCs w:val="18"/>
        </w:rPr>
        <w:t xml:space="preserve"> </w:t>
      </w:r>
      <w:r w:rsidRPr="00404A9E">
        <w:rPr>
          <w:rFonts w:ascii="Arial" w:hAnsi="Arial" w:cs="Arial"/>
          <w:sz w:val="18"/>
          <w:szCs w:val="18"/>
        </w:rPr>
        <w:t>und sch</w:t>
      </w:r>
      <w:r>
        <w:rPr>
          <w:rFonts w:ascii="Arial" w:hAnsi="Arial" w:cs="Arial"/>
          <w:sz w:val="18"/>
          <w:szCs w:val="18"/>
        </w:rPr>
        <w:t>ü</w:t>
      </w:r>
      <w:r w:rsidRPr="00404A9E">
        <w:rPr>
          <w:rFonts w:ascii="Arial" w:hAnsi="Arial" w:cs="Arial"/>
          <w:sz w:val="18"/>
          <w:szCs w:val="18"/>
        </w:rPr>
        <w:t>tzt die Augen vor UV-Schädigungen an Hornhaut, Netzhaut und Linse</w:t>
      </w:r>
      <w:r w:rsidR="00362B29">
        <w:rPr>
          <w:rFonts w:ascii="Arial" w:hAnsi="Arial" w:cs="Arial"/>
          <w:sz w:val="18"/>
          <w:szCs w:val="18"/>
        </w:rPr>
        <w:t>.</w:t>
      </w:r>
      <w:r w:rsidRPr="00404A9E">
        <w:rPr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br/>
      </w:r>
    </w:p>
    <w:p w14:paraId="38A4AC2E" w14:textId="12BBED68" w:rsidR="003D2D98" w:rsidRDefault="00404A9E" w:rsidP="003D2D98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3D2D98">
        <w:rPr>
          <w:rFonts w:ascii="Arial" w:hAnsi="Arial" w:cs="Arial"/>
          <w:sz w:val="18"/>
          <w:szCs w:val="18"/>
        </w:rPr>
        <w:t>Einfache Handhabung durch „123“-Markierung und Tönung</w:t>
      </w:r>
      <w:r w:rsidR="00362B29">
        <w:rPr>
          <w:rFonts w:ascii="Arial" w:hAnsi="Arial" w:cs="Arial"/>
          <w:sz w:val="18"/>
          <w:szCs w:val="18"/>
        </w:rPr>
        <w:t>.</w:t>
      </w:r>
      <w:r w:rsidR="003D2D98" w:rsidRPr="003D2D98">
        <w:rPr>
          <w:rFonts w:ascii="Arial" w:hAnsi="Arial" w:cs="Arial"/>
          <w:sz w:val="18"/>
          <w:szCs w:val="18"/>
        </w:rPr>
        <w:t xml:space="preserve"> </w:t>
      </w:r>
    </w:p>
    <w:p w14:paraId="3C11BA8D" w14:textId="77777777" w:rsidR="003D2D98" w:rsidRPr="003D2D98" w:rsidRDefault="003D2D98" w:rsidP="003D2D98">
      <w:pPr>
        <w:pStyle w:val="Listenabsatz"/>
        <w:ind w:left="360"/>
        <w:rPr>
          <w:rFonts w:ascii="Arial" w:hAnsi="Arial" w:cs="Arial"/>
          <w:sz w:val="18"/>
          <w:szCs w:val="18"/>
        </w:rPr>
      </w:pPr>
    </w:p>
    <w:p w14:paraId="7BA6EC54" w14:textId="3189D3D6" w:rsidR="00404A9E" w:rsidRDefault="003D2D98" w:rsidP="00404A9E">
      <w:pPr>
        <w:pStyle w:val="Listenabsatz"/>
        <w:numPr>
          <w:ilvl w:val="0"/>
          <w:numId w:val="5"/>
        </w:numPr>
        <w:rPr>
          <w:rFonts w:ascii="Arial" w:hAnsi="Arial" w:cs="Arial"/>
          <w:sz w:val="18"/>
          <w:szCs w:val="18"/>
        </w:rPr>
      </w:pPr>
      <w:r w:rsidRPr="00404A9E">
        <w:rPr>
          <w:rFonts w:ascii="Arial" w:hAnsi="Arial" w:cs="Arial"/>
          <w:sz w:val="18"/>
          <w:szCs w:val="18"/>
        </w:rPr>
        <w:t>Mehr Hygiene durch täglichen Austausch</w:t>
      </w:r>
      <w:r>
        <w:rPr>
          <w:rFonts w:ascii="Arial" w:hAnsi="Arial" w:cs="Arial"/>
          <w:sz w:val="18"/>
          <w:szCs w:val="18"/>
        </w:rPr>
        <w:t xml:space="preserve"> – dies reduziert auch das Risiko von jahreszeitlich bedingten allergischen Beschwerden.</w:t>
      </w:r>
    </w:p>
    <w:p w14:paraId="408A69D2" w14:textId="77777777" w:rsidR="00404A9E" w:rsidRPr="00404A9E" w:rsidRDefault="00404A9E" w:rsidP="00404A9E">
      <w:pPr>
        <w:pStyle w:val="Listenabsatz"/>
        <w:rPr>
          <w:rFonts w:ascii="Arial" w:hAnsi="Arial" w:cs="Arial"/>
          <w:sz w:val="18"/>
          <w:szCs w:val="18"/>
        </w:rPr>
      </w:pPr>
    </w:p>
    <w:p w14:paraId="35DF1C79" w14:textId="4B541178" w:rsidR="00E14866" w:rsidRPr="00E14866" w:rsidRDefault="00E14866" w:rsidP="0011570A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41B61CDA" w14:textId="77777777" w:rsidR="0011570A" w:rsidRDefault="0011570A" w:rsidP="0011570A">
      <w:pPr>
        <w:rPr>
          <w:rFonts w:ascii="Arial" w:hAnsi="Arial" w:cs="Arial"/>
          <w:sz w:val="18"/>
          <w:szCs w:val="18"/>
        </w:rPr>
      </w:pPr>
    </w:p>
    <w:p w14:paraId="37404F2A" w14:textId="5311DD46" w:rsidR="00804D66" w:rsidRPr="0066222E" w:rsidRDefault="00404A9E" w:rsidP="00804D66">
      <w:pPr>
        <w:rPr>
          <w:rFonts w:ascii="Arial" w:hAnsi="Arial" w:cs="Arial"/>
          <w:b/>
          <w:sz w:val="18"/>
          <w:szCs w:val="18"/>
        </w:rPr>
      </w:pPr>
      <w:r w:rsidRPr="0066222E">
        <w:rPr>
          <w:rFonts w:ascii="Arial" w:hAnsi="Arial" w:cs="Arial"/>
          <w:b/>
          <w:sz w:val="18"/>
          <w:szCs w:val="18"/>
        </w:rPr>
        <w:t>Call to Action</w:t>
      </w:r>
      <w:r w:rsidR="00CD5303" w:rsidRPr="0066222E">
        <w:rPr>
          <w:rFonts w:ascii="Arial" w:hAnsi="Arial" w:cs="Arial"/>
          <w:b/>
          <w:sz w:val="18"/>
          <w:szCs w:val="18"/>
        </w:rPr>
        <w:t>:</w:t>
      </w:r>
    </w:p>
    <w:p w14:paraId="6D83AE14" w14:textId="77777777" w:rsidR="00804D66" w:rsidRDefault="00804D66" w:rsidP="0011570A">
      <w:pPr>
        <w:rPr>
          <w:rFonts w:ascii="Arial" w:hAnsi="Arial" w:cs="Arial"/>
          <w:sz w:val="18"/>
          <w:szCs w:val="18"/>
        </w:rPr>
      </w:pPr>
    </w:p>
    <w:p w14:paraId="4F6F675F" w14:textId="36C38ADD" w:rsidR="00404A9E" w:rsidRPr="008431C8" w:rsidRDefault="008431C8" w:rsidP="008431C8">
      <w:pPr>
        <w:rPr>
          <w:rFonts w:ascii="Arial" w:hAnsi="Arial" w:cs="Arial"/>
          <w:sz w:val="18"/>
          <w:szCs w:val="18"/>
        </w:rPr>
      </w:pPr>
      <w:r w:rsidRPr="008431C8">
        <w:rPr>
          <w:rFonts w:ascii="Arial" w:hAnsi="Arial" w:cs="Arial"/>
          <w:bCs/>
          <w:sz w:val="18"/>
          <w:szCs w:val="18"/>
        </w:rPr>
        <w:t xml:space="preserve">Vereinbaren Sie jetzt einen Termin bei uns und testen Sie </w:t>
      </w:r>
      <w:r w:rsidRPr="005C7D54">
        <w:rPr>
          <w:rFonts w:ascii="Arial" w:hAnsi="Arial" w:cs="Arial"/>
          <w:sz w:val="18"/>
          <w:szCs w:val="18"/>
        </w:rPr>
        <w:t>1∙DAY</w:t>
      </w:r>
      <w:r>
        <w:rPr>
          <w:rFonts w:ascii="Arial" w:hAnsi="Arial" w:cs="Arial"/>
          <w:sz w:val="18"/>
          <w:szCs w:val="18"/>
        </w:rPr>
        <w:t xml:space="preserve"> </w:t>
      </w:r>
      <w:r w:rsidRPr="008431C8">
        <w:rPr>
          <w:rFonts w:ascii="Arial" w:hAnsi="Arial" w:cs="Arial"/>
          <w:bCs/>
          <w:sz w:val="18"/>
          <w:szCs w:val="18"/>
        </w:rPr>
        <w:t>ACUVUE</w:t>
      </w:r>
      <w:r w:rsidRPr="008431C8">
        <w:rPr>
          <w:rFonts w:ascii="Arial" w:hAnsi="Arial" w:cs="Arial"/>
          <w:bCs/>
          <w:sz w:val="18"/>
          <w:szCs w:val="18"/>
          <w:vertAlign w:val="superscript"/>
        </w:rPr>
        <w:t>®</w:t>
      </w:r>
      <w:r w:rsidRPr="008431C8">
        <w:rPr>
          <w:rFonts w:ascii="Arial" w:hAnsi="Arial" w:cs="Arial"/>
          <w:bCs/>
          <w:sz w:val="18"/>
          <w:szCs w:val="18"/>
        </w:rPr>
        <w:t xml:space="preserve"> MOIST – für mehr Frische </w:t>
      </w:r>
      <w:ins w:id="2" w:author="SON Agency GmbH" w:date="2015-02-03T12:24:00Z">
        <w:r w:rsidR="00AC5BF4">
          <w:rPr>
            <w:rFonts w:ascii="Arial" w:hAnsi="Arial" w:cs="Arial"/>
            <w:bCs/>
            <w:sz w:val="18"/>
            <w:szCs w:val="18"/>
          </w:rPr>
          <w:br/>
        </w:r>
      </w:ins>
      <w:r w:rsidRPr="008431C8">
        <w:rPr>
          <w:rFonts w:ascii="Arial" w:hAnsi="Arial" w:cs="Arial"/>
          <w:bCs/>
          <w:sz w:val="18"/>
          <w:szCs w:val="18"/>
        </w:rPr>
        <w:t>und langanhaltenden Tragekomfort!</w:t>
      </w:r>
    </w:p>
    <w:p w14:paraId="714D7921" w14:textId="77777777" w:rsidR="00404A9E" w:rsidRPr="008431C8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38A7419E" w14:textId="7FDD8BE9" w:rsidR="00404A9E" w:rsidRPr="00E14866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038D23B8" w14:textId="77777777" w:rsidR="00404A9E" w:rsidRDefault="00404A9E" w:rsidP="00404A9E">
      <w:pPr>
        <w:rPr>
          <w:rFonts w:ascii="Arial" w:hAnsi="Arial" w:cs="Arial"/>
          <w:sz w:val="18"/>
          <w:szCs w:val="18"/>
        </w:rPr>
      </w:pPr>
    </w:p>
    <w:p w14:paraId="01C9EF0D" w14:textId="005607F8" w:rsidR="00404A9E" w:rsidRDefault="00404A9E" w:rsidP="00404A9E">
      <w:pPr>
        <w:rPr>
          <w:rFonts w:ascii="Arial" w:hAnsi="Arial" w:cs="Arial"/>
          <w:sz w:val="18"/>
          <w:szCs w:val="18"/>
        </w:rPr>
      </w:pPr>
      <w:r w:rsidRPr="0066222E">
        <w:rPr>
          <w:rFonts w:ascii="Arial" w:hAnsi="Arial" w:cs="Arial"/>
          <w:b/>
          <w:sz w:val="18"/>
          <w:szCs w:val="18"/>
        </w:rPr>
        <w:t>Fußnoten:</w:t>
      </w:r>
    </w:p>
    <w:p w14:paraId="3AE4730E" w14:textId="77777777" w:rsidR="00404A9E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691EB5CE" w14:textId="746C455E" w:rsidR="00404A9E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04A9E">
        <w:rPr>
          <w:rFonts w:ascii="Arial" w:hAnsi="Arial" w:cs="Arial"/>
          <w:sz w:val="18"/>
          <w:szCs w:val="18"/>
        </w:rPr>
        <w:t>1) Alle ACUVUE</w:t>
      </w:r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 w:rsidRPr="00404A9E">
        <w:rPr>
          <w:rFonts w:ascii="Arial" w:hAnsi="Arial" w:cs="Arial"/>
          <w:sz w:val="18"/>
          <w:szCs w:val="18"/>
        </w:rPr>
        <w:t xml:space="preserve"> Kontaktlinsen besitzen einen UV-Schutz, der dazu beiträgt, Ihre Hornhaut und das Augeninnere vor schädlicher UV-Strahlung zu sch</w:t>
      </w:r>
      <w:r>
        <w:rPr>
          <w:rFonts w:ascii="Arial" w:hAnsi="Arial" w:cs="Arial"/>
          <w:sz w:val="18"/>
          <w:szCs w:val="18"/>
        </w:rPr>
        <w:t>ü</w:t>
      </w:r>
      <w:r w:rsidRPr="00404A9E">
        <w:rPr>
          <w:rFonts w:ascii="Arial" w:hAnsi="Arial" w:cs="Arial"/>
          <w:sz w:val="18"/>
          <w:szCs w:val="18"/>
        </w:rPr>
        <w:t>tzen.</w:t>
      </w:r>
      <w:r>
        <w:rPr>
          <w:rFonts w:ascii="Arial" w:hAnsi="Arial" w:cs="Arial"/>
          <w:sz w:val="18"/>
          <w:szCs w:val="18"/>
        </w:rPr>
        <w:t xml:space="preserve"> </w:t>
      </w:r>
      <w:r w:rsidRPr="00404A9E">
        <w:rPr>
          <w:rFonts w:ascii="Arial" w:hAnsi="Arial" w:cs="Arial"/>
          <w:sz w:val="18"/>
          <w:szCs w:val="18"/>
        </w:rPr>
        <w:t>UV absorbierende Kontaktlinsen sind kein Ersatz f</w:t>
      </w:r>
      <w:r>
        <w:rPr>
          <w:rFonts w:ascii="Arial" w:hAnsi="Arial" w:cs="Arial"/>
          <w:sz w:val="18"/>
          <w:szCs w:val="18"/>
        </w:rPr>
        <w:t>ü</w:t>
      </w:r>
      <w:r w:rsidRPr="00404A9E">
        <w:rPr>
          <w:rFonts w:ascii="Arial" w:hAnsi="Arial" w:cs="Arial"/>
          <w:sz w:val="18"/>
          <w:szCs w:val="18"/>
        </w:rPr>
        <w:t>r sch</w:t>
      </w:r>
      <w:r>
        <w:rPr>
          <w:rFonts w:ascii="Arial" w:hAnsi="Arial" w:cs="Arial"/>
          <w:sz w:val="18"/>
          <w:szCs w:val="18"/>
        </w:rPr>
        <w:t>ü</w:t>
      </w:r>
      <w:r w:rsidRPr="00404A9E">
        <w:rPr>
          <w:rFonts w:ascii="Arial" w:hAnsi="Arial" w:cs="Arial"/>
          <w:sz w:val="18"/>
          <w:szCs w:val="18"/>
        </w:rPr>
        <w:t>tzende, UV absorbierende Sonnenbrillen, da sie das Auge und seine Umgebung nicht vollständig abdecken.</w:t>
      </w:r>
      <w:r>
        <w:rPr>
          <w:rFonts w:ascii="Arial" w:hAnsi="Arial" w:cs="Arial"/>
          <w:sz w:val="18"/>
          <w:szCs w:val="18"/>
        </w:rPr>
        <w:t xml:space="preserve"> </w:t>
      </w:r>
      <w:r w:rsidRPr="00404A9E">
        <w:rPr>
          <w:rFonts w:ascii="Arial" w:hAnsi="Arial" w:cs="Arial"/>
          <w:sz w:val="18"/>
          <w:szCs w:val="18"/>
        </w:rPr>
        <w:t>Sie sollten stets UV absorbierende Kontaktlinsen in Kombination mit UV absorbierenden Brillen tragen, wie von Ihrem Kontaktlinsenspezialisten empfohlen.</w:t>
      </w:r>
      <w:r>
        <w:rPr>
          <w:rFonts w:ascii="Arial" w:hAnsi="Arial" w:cs="Arial"/>
          <w:sz w:val="18"/>
          <w:szCs w:val="18"/>
        </w:rPr>
        <w:t xml:space="preserve"> </w:t>
      </w:r>
      <w:r w:rsidRPr="00404A9E">
        <w:rPr>
          <w:rFonts w:ascii="Arial" w:hAnsi="Arial" w:cs="Arial"/>
          <w:sz w:val="18"/>
          <w:szCs w:val="18"/>
        </w:rPr>
        <w:t xml:space="preserve">UV-Schutz Klasse 2 muss mindestens 50% der UVA- und 95% der UVB-Strahlung absorbieren. UV-Absorption auf Basis einer Linse mit –1,00 </w:t>
      </w:r>
      <w:proofErr w:type="spellStart"/>
      <w:r w:rsidRPr="00404A9E">
        <w:rPr>
          <w:rFonts w:ascii="Arial" w:hAnsi="Arial" w:cs="Arial"/>
          <w:sz w:val="18"/>
          <w:szCs w:val="18"/>
        </w:rPr>
        <w:t>dpt</w:t>
      </w:r>
      <w:proofErr w:type="spellEnd"/>
      <w:r w:rsidRPr="00404A9E">
        <w:rPr>
          <w:rFonts w:ascii="Arial" w:hAnsi="Arial" w:cs="Arial"/>
          <w:sz w:val="18"/>
          <w:szCs w:val="18"/>
        </w:rPr>
        <w:t>.</w:t>
      </w:r>
    </w:p>
    <w:p w14:paraId="788257E8" w14:textId="77777777" w:rsidR="00404A9E" w:rsidRDefault="00404A9E" w:rsidP="00404A9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20B93A88" w14:textId="77777777" w:rsidR="00804D66" w:rsidRPr="00E14866" w:rsidRDefault="00804D66" w:rsidP="00804D66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7D073FC1" w14:textId="77777777" w:rsidR="00804D66" w:rsidRPr="0066222E" w:rsidRDefault="00804D66" w:rsidP="00804D66">
      <w:pPr>
        <w:rPr>
          <w:rFonts w:ascii="Arial" w:hAnsi="Arial" w:cs="Arial"/>
          <w:sz w:val="18"/>
          <w:szCs w:val="18"/>
        </w:rPr>
      </w:pPr>
    </w:p>
    <w:p w14:paraId="6787AB5C" w14:textId="3127FEF7" w:rsidR="003E59D6" w:rsidRPr="0066222E" w:rsidRDefault="00FB0818" w:rsidP="003E59D6">
      <w:pPr>
        <w:rPr>
          <w:rFonts w:ascii="Arial" w:hAnsi="Arial" w:cs="Arial"/>
          <w:b/>
          <w:sz w:val="18"/>
          <w:szCs w:val="18"/>
        </w:rPr>
      </w:pPr>
      <w:r w:rsidRPr="0066222E">
        <w:rPr>
          <w:rFonts w:ascii="Arial" w:hAnsi="Arial" w:cs="Arial"/>
          <w:b/>
          <w:sz w:val="18"/>
          <w:szCs w:val="18"/>
        </w:rPr>
        <w:t>Trademarks</w:t>
      </w:r>
    </w:p>
    <w:p w14:paraId="60D6A43F" w14:textId="77777777" w:rsidR="003E59D6" w:rsidRDefault="003E59D6" w:rsidP="00E14866">
      <w:pPr>
        <w:rPr>
          <w:rFonts w:ascii="Arial" w:hAnsi="Arial" w:cs="Arial"/>
          <w:sz w:val="18"/>
          <w:szCs w:val="18"/>
        </w:rPr>
      </w:pPr>
    </w:p>
    <w:p w14:paraId="743BAC8A" w14:textId="77777777" w:rsidR="00334A14" w:rsidRPr="00C342C9" w:rsidRDefault="005C7D54" w:rsidP="00334A1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ACUVUE</w:t>
      </w:r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>
        <w:rPr>
          <w:rFonts w:ascii="Arial" w:hAnsi="Arial" w:cs="Arial"/>
          <w:sz w:val="18"/>
          <w:szCs w:val="18"/>
        </w:rPr>
        <w:t xml:space="preserve">, </w:t>
      </w:r>
      <w:r w:rsidRPr="005C7D54">
        <w:rPr>
          <w:rFonts w:ascii="Arial" w:hAnsi="Arial" w:cs="Arial"/>
          <w:sz w:val="18"/>
          <w:szCs w:val="18"/>
        </w:rPr>
        <w:t>1∙DAY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ACUVUE</w:t>
      </w:r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MOIST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und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SEE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WHAT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COULD</w:t>
      </w:r>
      <w:r>
        <w:rPr>
          <w:rFonts w:ascii="Arial" w:hAnsi="Arial" w:cs="Arial"/>
          <w:sz w:val="18"/>
          <w:szCs w:val="18"/>
        </w:rPr>
        <w:t xml:space="preserve"> </w:t>
      </w:r>
      <w:r w:rsidRPr="005C7D54">
        <w:rPr>
          <w:rFonts w:ascii="Arial" w:hAnsi="Arial" w:cs="Arial"/>
          <w:sz w:val="18"/>
          <w:szCs w:val="18"/>
        </w:rPr>
        <w:t>BE</w:t>
      </w:r>
      <w:r w:rsidRPr="005C7D54">
        <w:rPr>
          <w:rFonts w:ascii="Arial" w:hAnsi="Arial" w:cs="Arial"/>
          <w:sz w:val="18"/>
          <w:szCs w:val="18"/>
          <w:vertAlign w:val="superscript"/>
        </w:rPr>
        <w:t>®</w:t>
      </w:r>
      <w:r w:rsidRPr="005C7D54">
        <w:rPr>
          <w:rFonts w:ascii="Arial" w:hAnsi="Arial" w:cs="Arial"/>
          <w:sz w:val="18"/>
          <w:szCs w:val="18"/>
        </w:rPr>
        <w:t xml:space="preserve"> </w:t>
      </w:r>
      <w:r w:rsidR="00334A14" w:rsidRPr="00C342C9">
        <w:rPr>
          <w:rFonts w:ascii="Arial" w:hAnsi="Arial" w:cs="Arial"/>
          <w:sz w:val="18"/>
          <w:szCs w:val="18"/>
        </w:rPr>
        <w:t>sind eingetragene Marken der</w:t>
      </w:r>
    </w:p>
    <w:p w14:paraId="305718A7" w14:textId="77777777" w:rsidR="00334A14" w:rsidRPr="00C342C9" w:rsidRDefault="00334A14" w:rsidP="00334A14">
      <w:pPr>
        <w:rPr>
          <w:rFonts w:ascii="Arial" w:hAnsi="Arial" w:cs="Arial"/>
          <w:sz w:val="18"/>
          <w:szCs w:val="18"/>
        </w:rPr>
      </w:pPr>
      <w:r w:rsidRPr="00C342C9">
        <w:rPr>
          <w:rFonts w:ascii="Arial" w:hAnsi="Arial" w:cs="Arial"/>
          <w:sz w:val="18"/>
          <w:szCs w:val="18"/>
        </w:rPr>
        <w:t>Johnson &amp; Johnson AG. Johnson &amp; Johnson Vision Care ist Teil der Johnson &amp; Joh</w:t>
      </w:r>
      <w:bookmarkStart w:id="3" w:name="_GoBack"/>
      <w:bookmarkEnd w:id="3"/>
      <w:r w:rsidRPr="00C342C9">
        <w:rPr>
          <w:rFonts w:ascii="Arial" w:hAnsi="Arial" w:cs="Arial"/>
          <w:sz w:val="18"/>
          <w:szCs w:val="18"/>
        </w:rPr>
        <w:t>nson AG.</w:t>
      </w:r>
    </w:p>
    <w:p w14:paraId="18599583" w14:textId="77777777" w:rsidR="00334A14" w:rsidRDefault="00334A14" w:rsidP="00334A14">
      <w:pPr>
        <w:rPr>
          <w:rFonts w:ascii="Arial" w:hAnsi="Arial" w:cs="Arial"/>
          <w:sz w:val="18"/>
          <w:szCs w:val="18"/>
        </w:rPr>
      </w:pPr>
      <w:r w:rsidRPr="00C342C9">
        <w:rPr>
          <w:rFonts w:ascii="Arial" w:hAnsi="Arial" w:cs="Arial"/>
          <w:sz w:val="18"/>
          <w:szCs w:val="18"/>
        </w:rPr>
        <w:t>© Johnson &amp; Johnson AG 2015.</w:t>
      </w:r>
    </w:p>
    <w:p w14:paraId="64D203DD" w14:textId="70C886C3" w:rsidR="00B3180B" w:rsidRDefault="00B3180B" w:rsidP="00334A14">
      <w:pPr>
        <w:rPr>
          <w:rFonts w:ascii="Arial" w:hAnsi="Arial" w:cs="Arial"/>
          <w:sz w:val="18"/>
          <w:szCs w:val="18"/>
        </w:rPr>
      </w:pPr>
    </w:p>
    <w:sectPr w:rsidR="00B3180B" w:rsidSect="00BD56D1">
      <w:pgSz w:w="11900" w:h="16840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8A38A" w14:textId="77777777" w:rsidR="008431C8" w:rsidRDefault="008431C8" w:rsidP="00BD56D1">
      <w:r>
        <w:separator/>
      </w:r>
    </w:p>
  </w:endnote>
  <w:endnote w:type="continuationSeparator" w:id="0">
    <w:p w14:paraId="256050C8" w14:textId="77777777" w:rsidR="008431C8" w:rsidRDefault="008431C8" w:rsidP="00BD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55830" w14:textId="77777777" w:rsidR="008431C8" w:rsidRDefault="008431C8" w:rsidP="00BD56D1">
      <w:r>
        <w:separator/>
      </w:r>
    </w:p>
  </w:footnote>
  <w:footnote w:type="continuationSeparator" w:id="0">
    <w:p w14:paraId="3B2FA128" w14:textId="77777777" w:rsidR="008431C8" w:rsidRDefault="008431C8" w:rsidP="00BD5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EF8"/>
    <w:multiLevelType w:val="hybridMultilevel"/>
    <w:tmpl w:val="677800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5023EE"/>
    <w:multiLevelType w:val="hybridMultilevel"/>
    <w:tmpl w:val="27F41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D10A4"/>
    <w:multiLevelType w:val="hybridMultilevel"/>
    <w:tmpl w:val="2FCCFC6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261B99"/>
    <w:multiLevelType w:val="hybridMultilevel"/>
    <w:tmpl w:val="062C1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76C9C"/>
    <w:multiLevelType w:val="hybridMultilevel"/>
    <w:tmpl w:val="1E506C6A"/>
    <w:lvl w:ilvl="0" w:tplc="6D0E4A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9E"/>
    <w:rsid w:val="0011570A"/>
    <w:rsid w:val="00167D90"/>
    <w:rsid w:val="002C0FF7"/>
    <w:rsid w:val="00334A14"/>
    <w:rsid w:val="00351971"/>
    <w:rsid w:val="00362B29"/>
    <w:rsid w:val="003D2D98"/>
    <w:rsid w:val="003E59D6"/>
    <w:rsid w:val="00401A5F"/>
    <w:rsid w:val="00404A9E"/>
    <w:rsid w:val="004867F9"/>
    <w:rsid w:val="004F0CC1"/>
    <w:rsid w:val="00524E0B"/>
    <w:rsid w:val="00525BCC"/>
    <w:rsid w:val="00552AB3"/>
    <w:rsid w:val="005810C4"/>
    <w:rsid w:val="005B04C3"/>
    <w:rsid w:val="005C7D54"/>
    <w:rsid w:val="005F4E59"/>
    <w:rsid w:val="0066222E"/>
    <w:rsid w:val="00684B82"/>
    <w:rsid w:val="006B2252"/>
    <w:rsid w:val="00700247"/>
    <w:rsid w:val="00717D73"/>
    <w:rsid w:val="00797EED"/>
    <w:rsid w:val="007B597B"/>
    <w:rsid w:val="007C004E"/>
    <w:rsid w:val="007C4A51"/>
    <w:rsid w:val="0080445C"/>
    <w:rsid w:val="00804D66"/>
    <w:rsid w:val="008431C8"/>
    <w:rsid w:val="00851437"/>
    <w:rsid w:val="008D36D9"/>
    <w:rsid w:val="00904025"/>
    <w:rsid w:val="009F295B"/>
    <w:rsid w:val="00A22025"/>
    <w:rsid w:val="00A56FB5"/>
    <w:rsid w:val="00A72F79"/>
    <w:rsid w:val="00AC0C82"/>
    <w:rsid w:val="00AC5BF4"/>
    <w:rsid w:val="00B02B37"/>
    <w:rsid w:val="00B3180B"/>
    <w:rsid w:val="00B87A36"/>
    <w:rsid w:val="00BD56D1"/>
    <w:rsid w:val="00C314E7"/>
    <w:rsid w:val="00C5762C"/>
    <w:rsid w:val="00CC2714"/>
    <w:rsid w:val="00CD5303"/>
    <w:rsid w:val="00CF7317"/>
    <w:rsid w:val="00D03FB0"/>
    <w:rsid w:val="00D278CA"/>
    <w:rsid w:val="00D7300D"/>
    <w:rsid w:val="00DB629E"/>
    <w:rsid w:val="00DD46C8"/>
    <w:rsid w:val="00DE7BAC"/>
    <w:rsid w:val="00E14866"/>
    <w:rsid w:val="00E378B8"/>
    <w:rsid w:val="00E64251"/>
    <w:rsid w:val="00E870FE"/>
    <w:rsid w:val="00F318D3"/>
    <w:rsid w:val="00F44C84"/>
    <w:rsid w:val="00F52B9B"/>
    <w:rsid w:val="00FA1DAC"/>
    <w:rsid w:val="00FA3BBE"/>
    <w:rsid w:val="00FB0818"/>
    <w:rsid w:val="00FF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F249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57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F295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F295B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D56D1"/>
  </w:style>
  <w:style w:type="paragraph" w:styleId="Fuzeile">
    <w:name w:val="footer"/>
    <w:basedOn w:val="Standard"/>
    <w:link w:val="FuzeileZeichen"/>
    <w:uiPriority w:val="99"/>
    <w:unhideWhenUsed/>
    <w:rsid w:val="00BD56D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D56D1"/>
  </w:style>
  <w:style w:type="paragraph" w:styleId="KeinLeerraum">
    <w:name w:val="No Spacing"/>
    <w:link w:val="KeinLeerraumZeichen"/>
    <w:qFormat/>
    <w:rsid w:val="00BD56D1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BD56D1"/>
    <w:rPr>
      <w:rFonts w:ascii="PMingLiU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C8FDB2-4E35-DE4F-A1C2-FCCD42A66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2721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Son Agency GmbH</Company>
  <LinksUpToDate>false</LinksUpToDate>
  <CharactersWithSpaces>3146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Pfeiffer</dc:creator>
  <cp:keywords/>
  <dc:description/>
  <cp:lastModifiedBy>SON Agency GmbH</cp:lastModifiedBy>
  <cp:revision>34</cp:revision>
  <dcterms:created xsi:type="dcterms:W3CDTF">2014-07-17T15:26:00Z</dcterms:created>
  <dcterms:modified xsi:type="dcterms:W3CDTF">2015-08-21T10:54:00Z</dcterms:modified>
  <cp:category/>
</cp:coreProperties>
</file>