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97D654" w14:textId="77777777" w:rsidR="00804D66" w:rsidRPr="005145D3" w:rsidRDefault="00804D66" w:rsidP="00804D66">
      <w:pPr>
        <w:jc w:val="center"/>
        <w:rPr>
          <w:rFonts w:ascii="Arial" w:hAnsi="Arial" w:cs="Arial"/>
          <w:b/>
          <w:lang w:val="en-US"/>
        </w:rPr>
      </w:pPr>
      <w:r w:rsidRPr="005145D3">
        <w:rPr>
          <w:rFonts w:ascii="Arial" w:hAnsi="Arial" w:cs="Arial"/>
          <w:b/>
          <w:lang w:val="en-US"/>
        </w:rPr>
        <w:t>Textbausteine</w:t>
      </w:r>
    </w:p>
    <w:p w14:paraId="7FEB903B" w14:textId="77777777" w:rsidR="00804D66" w:rsidRPr="005145D3" w:rsidRDefault="00804D66" w:rsidP="00804D66">
      <w:pPr>
        <w:jc w:val="center"/>
        <w:rPr>
          <w:rFonts w:ascii="Arial" w:hAnsi="Arial" w:cs="Arial"/>
          <w:b/>
          <w:lang w:val="en-US"/>
        </w:rPr>
      </w:pPr>
    </w:p>
    <w:p w14:paraId="0B092D09" w14:textId="77777777" w:rsidR="00804D66" w:rsidRPr="005145D3" w:rsidRDefault="00804D66" w:rsidP="00804D66">
      <w:pPr>
        <w:jc w:val="center"/>
        <w:rPr>
          <w:rFonts w:ascii="Arial" w:hAnsi="Arial" w:cs="Arial"/>
          <w:b/>
          <w:lang w:val="en-US"/>
        </w:rPr>
      </w:pPr>
      <w:r w:rsidRPr="005145D3">
        <w:rPr>
          <w:rFonts w:ascii="Arial" w:hAnsi="Arial" w:cs="Arial"/>
          <w:b/>
          <w:lang w:val="en-US"/>
        </w:rPr>
        <w:t>Johnson &amp; Johnson Vision Care</w:t>
      </w:r>
    </w:p>
    <w:p w14:paraId="07B5AADB" w14:textId="77777777" w:rsidR="00804D66" w:rsidRPr="005145D3" w:rsidRDefault="00804D66" w:rsidP="00684B82">
      <w:pPr>
        <w:rPr>
          <w:rFonts w:ascii="Arial" w:hAnsi="Arial" w:cs="Arial"/>
          <w:b/>
          <w:lang w:val="en-US"/>
        </w:rPr>
      </w:pPr>
    </w:p>
    <w:p w14:paraId="37D4D3AF" w14:textId="306DC131" w:rsidR="00684B82" w:rsidRPr="005145D3" w:rsidRDefault="00404A9E" w:rsidP="00684B82">
      <w:pPr>
        <w:rPr>
          <w:rFonts w:ascii="Arial" w:hAnsi="Arial" w:cs="Arial"/>
          <w:b/>
          <w:lang w:val="en-US"/>
        </w:rPr>
      </w:pPr>
      <w:r w:rsidRPr="005145D3">
        <w:rPr>
          <w:rFonts w:ascii="Arial" w:hAnsi="Arial" w:cs="Arial"/>
          <w:b/>
          <w:lang w:val="en-US"/>
        </w:rPr>
        <w:t xml:space="preserve">Produkt </w:t>
      </w:r>
      <w:r w:rsidR="00167D90" w:rsidRPr="005145D3">
        <w:rPr>
          <w:rFonts w:ascii="Arial" w:hAnsi="Arial" w:cs="Arial"/>
          <w:b/>
          <w:lang w:val="en-US"/>
        </w:rPr>
        <w:t xml:space="preserve">Toolbox </w:t>
      </w:r>
      <w:r w:rsidRPr="005145D3">
        <w:rPr>
          <w:rFonts w:ascii="Arial" w:hAnsi="Arial" w:cs="Arial"/>
          <w:b/>
          <w:lang w:val="en-US"/>
        </w:rPr>
        <w:t>1•DAY ACUVUE</w:t>
      </w:r>
      <w:r w:rsidRPr="005145D3">
        <w:rPr>
          <w:rFonts w:ascii="Arial" w:hAnsi="Arial" w:cs="Arial"/>
          <w:b/>
          <w:vertAlign w:val="superscript"/>
          <w:lang w:val="en-US"/>
        </w:rPr>
        <w:t>®</w:t>
      </w:r>
      <w:r w:rsidRPr="005145D3">
        <w:rPr>
          <w:rFonts w:ascii="Arial" w:hAnsi="Arial" w:cs="Arial"/>
          <w:b/>
          <w:lang w:val="en-US"/>
        </w:rPr>
        <w:t xml:space="preserve"> </w:t>
      </w:r>
      <w:r w:rsidR="001462BB" w:rsidRPr="005145D3">
        <w:rPr>
          <w:rFonts w:ascii="Arial" w:hAnsi="Arial" w:cs="Arial"/>
          <w:b/>
          <w:lang w:val="en-US"/>
        </w:rPr>
        <w:t>TruEye</w:t>
      </w:r>
      <w:r w:rsidRPr="005145D3">
        <w:rPr>
          <w:rFonts w:ascii="Arial" w:hAnsi="Arial" w:cs="Arial"/>
          <w:b/>
          <w:vertAlign w:val="superscript"/>
          <w:lang w:val="en-US"/>
        </w:rPr>
        <w:t>®</w:t>
      </w:r>
      <w:r w:rsidR="005C7D54" w:rsidRPr="005145D3">
        <w:rPr>
          <w:rFonts w:ascii="Arial" w:hAnsi="Arial" w:cs="Arial"/>
          <w:b/>
          <w:lang w:val="en-US"/>
        </w:rPr>
        <w:t xml:space="preserve"> </w:t>
      </w:r>
    </w:p>
    <w:p w14:paraId="77709FB7" w14:textId="77777777" w:rsidR="00804D66" w:rsidRPr="005145D3" w:rsidRDefault="00804D66" w:rsidP="00804D66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  <w:lang w:val="en-US"/>
        </w:rPr>
      </w:pPr>
    </w:p>
    <w:p w14:paraId="36AC365A" w14:textId="77777777" w:rsidR="00804D66" w:rsidRPr="00E14866" w:rsidRDefault="00804D66" w:rsidP="00804D66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-------------------------------------------------------------------------------------------------------------------------------------------------------</w:t>
      </w:r>
    </w:p>
    <w:p w14:paraId="07ADF2BD" w14:textId="77777777" w:rsidR="00804D66" w:rsidRPr="00E14866" w:rsidRDefault="00804D66" w:rsidP="00804D66">
      <w:pPr>
        <w:rPr>
          <w:rFonts w:ascii="Arial" w:hAnsi="Arial" w:cs="Arial"/>
          <w:sz w:val="18"/>
          <w:szCs w:val="18"/>
        </w:rPr>
      </w:pPr>
    </w:p>
    <w:p w14:paraId="5EEFF1C3" w14:textId="5E45D665" w:rsidR="00804D66" w:rsidRPr="005145D3" w:rsidRDefault="00804D66" w:rsidP="00684B82">
      <w:pPr>
        <w:rPr>
          <w:rFonts w:ascii="Arial" w:hAnsi="Arial" w:cs="Arial"/>
          <w:b/>
          <w:sz w:val="18"/>
          <w:szCs w:val="18"/>
        </w:rPr>
      </w:pPr>
      <w:r w:rsidRPr="005145D3">
        <w:rPr>
          <w:rFonts w:ascii="Arial" w:hAnsi="Arial" w:cs="Arial"/>
          <w:b/>
          <w:sz w:val="18"/>
          <w:szCs w:val="18"/>
        </w:rPr>
        <w:t>Headline:</w:t>
      </w:r>
    </w:p>
    <w:p w14:paraId="05B3E568" w14:textId="77777777" w:rsidR="00CD5303" w:rsidRPr="00CD5303" w:rsidRDefault="00CD5303" w:rsidP="00CD530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14:paraId="1A845E37" w14:textId="1F82B9D8" w:rsidR="001462BB" w:rsidRDefault="00404A9E" w:rsidP="00804D66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18"/>
          <w:szCs w:val="18"/>
        </w:rPr>
      </w:pPr>
      <w:r w:rsidRPr="00404A9E">
        <w:rPr>
          <w:rFonts w:ascii="Arial" w:hAnsi="Arial" w:cs="Arial"/>
          <w:b/>
          <w:bCs/>
          <w:sz w:val="18"/>
          <w:szCs w:val="18"/>
        </w:rPr>
        <w:t>1•DAY ACUVUE</w:t>
      </w:r>
      <w:r w:rsidRPr="00404A9E">
        <w:rPr>
          <w:rFonts w:ascii="Arial" w:hAnsi="Arial" w:cs="Arial"/>
          <w:b/>
          <w:bCs/>
          <w:sz w:val="18"/>
          <w:szCs w:val="18"/>
          <w:vertAlign w:val="superscript"/>
        </w:rPr>
        <w:t>®</w:t>
      </w:r>
      <w:r w:rsidRPr="00404A9E">
        <w:rPr>
          <w:rFonts w:ascii="Arial" w:hAnsi="Arial" w:cs="Arial"/>
          <w:b/>
          <w:bCs/>
          <w:sz w:val="18"/>
          <w:szCs w:val="18"/>
        </w:rPr>
        <w:t xml:space="preserve"> </w:t>
      </w:r>
      <w:r w:rsidR="001462BB">
        <w:rPr>
          <w:rFonts w:ascii="Arial" w:hAnsi="Arial" w:cs="Arial"/>
          <w:b/>
          <w:bCs/>
          <w:sz w:val="18"/>
          <w:szCs w:val="18"/>
        </w:rPr>
        <w:t>TruEye</w:t>
      </w:r>
      <w:r w:rsidRPr="00404A9E">
        <w:rPr>
          <w:rFonts w:ascii="Arial" w:hAnsi="Arial" w:cs="Arial"/>
          <w:b/>
          <w:bCs/>
          <w:sz w:val="18"/>
          <w:szCs w:val="18"/>
          <w:vertAlign w:val="superscript"/>
        </w:rPr>
        <w:t>®</w:t>
      </w:r>
      <w:r>
        <w:rPr>
          <w:rFonts w:ascii="Arial" w:hAnsi="Arial" w:cs="Arial"/>
          <w:b/>
          <w:bCs/>
          <w:sz w:val="18"/>
          <w:szCs w:val="18"/>
        </w:rPr>
        <w:t xml:space="preserve"> – </w:t>
      </w:r>
      <w:r w:rsidR="001462BB" w:rsidRPr="001462BB">
        <w:rPr>
          <w:rFonts w:ascii="Arial" w:hAnsi="Arial" w:cs="Arial"/>
          <w:b/>
          <w:bCs/>
          <w:sz w:val="18"/>
          <w:szCs w:val="18"/>
        </w:rPr>
        <w:t>So verträglich, als w</w:t>
      </w:r>
      <w:r w:rsidR="001462BB">
        <w:rPr>
          <w:rFonts w:ascii="Arial" w:hAnsi="Arial" w:cs="Arial"/>
          <w:b/>
          <w:bCs/>
          <w:sz w:val="18"/>
          <w:szCs w:val="18"/>
        </w:rPr>
        <w:t>ü</w:t>
      </w:r>
      <w:r w:rsidR="001462BB" w:rsidRPr="001462BB">
        <w:rPr>
          <w:rFonts w:ascii="Arial" w:hAnsi="Arial" w:cs="Arial"/>
          <w:b/>
          <w:bCs/>
          <w:sz w:val="18"/>
          <w:szCs w:val="18"/>
        </w:rPr>
        <w:t>rden Sie keine Kontaktlinse tragen.</w:t>
      </w:r>
    </w:p>
    <w:p w14:paraId="2E78F0C0" w14:textId="77777777" w:rsidR="00404A9E" w:rsidRPr="004F0CC1" w:rsidRDefault="00404A9E" w:rsidP="00804D66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3BA7DD68" w14:textId="77777777" w:rsidR="00804D66" w:rsidRPr="00E14866" w:rsidRDefault="00804D66" w:rsidP="00804D66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-------------------------------------------------------------------------------------------------------------------------------------------------------</w:t>
      </w:r>
    </w:p>
    <w:p w14:paraId="31E5B8FF" w14:textId="77777777" w:rsidR="00804D66" w:rsidRPr="00E14866" w:rsidRDefault="00804D66" w:rsidP="00804D66">
      <w:pPr>
        <w:rPr>
          <w:rFonts w:ascii="Arial" w:hAnsi="Arial" w:cs="Arial"/>
          <w:sz w:val="18"/>
          <w:szCs w:val="18"/>
        </w:rPr>
      </w:pPr>
    </w:p>
    <w:p w14:paraId="6BCC20BA" w14:textId="08111D7C" w:rsidR="00804D66" w:rsidRPr="005145D3" w:rsidRDefault="00804D66" w:rsidP="00804D66">
      <w:pPr>
        <w:rPr>
          <w:rFonts w:ascii="Arial" w:hAnsi="Arial" w:cs="Arial"/>
          <w:b/>
          <w:sz w:val="18"/>
          <w:szCs w:val="18"/>
        </w:rPr>
      </w:pPr>
      <w:r w:rsidRPr="005145D3">
        <w:rPr>
          <w:rFonts w:ascii="Arial" w:hAnsi="Arial" w:cs="Arial"/>
          <w:b/>
          <w:sz w:val="18"/>
          <w:szCs w:val="18"/>
        </w:rPr>
        <w:t>Copy:</w:t>
      </w:r>
    </w:p>
    <w:p w14:paraId="11105D3C" w14:textId="77777777" w:rsidR="00804D66" w:rsidRDefault="00804D66" w:rsidP="00804D66">
      <w:pPr>
        <w:rPr>
          <w:rFonts w:ascii="Arial" w:hAnsi="Arial" w:cs="Arial"/>
          <w:sz w:val="18"/>
          <w:szCs w:val="18"/>
        </w:rPr>
      </w:pPr>
    </w:p>
    <w:p w14:paraId="46ED295F" w14:textId="2AE98E78" w:rsidR="001462BB" w:rsidRPr="001462BB" w:rsidRDefault="001462BB" w:rsidP="001462BB">
      <w:pPr>
        <w:rPr>
          <w:rFonts w:ascii="Arial" w:hAnsi="Arial" w:cs="Arial"/>
          <w:bCs/>
          <w:sz w:val="18"/>
          <w:szCs w:val="18"/>
        </w:rPr>
      </w:pPr>
      <w:r w:rsidRPr="00404A9E">
        <w:rPr>
          <w:rFonts w:ascii="Arial" w:hAnsi="Arial" w:cs="Arial"/>
          <w:bCs/>
          <w:sz w:val="18"/>
          <w:szCs w:val="18"/>
        </w:rPr>
        <w:t>1•DAY ACUVUE</w:t>
      </w:r>
      <w:r w:rsidRPr="00404A9E">
        <w:rPr>
          <w:rFonts w:ascii="Arial" w:hAnsi="Arial" w:cs="Arial"/>
          <w:bCs/>
          <w:sz w:val="18"/>
          <w:szCs w:val="18"/>
          <w:vertAlign w:val="superscript"/>
        </w:rPr>
        <w:t>®</w:t>
      </w:r>
      <w:r w:rsidRPr="00404A9E">
        <w:rPr>
          <w:rFonts w:ascii="Arial" w:hAnsi="Arial" w:cs="Arial"/>
          <w:bCs/>
          <w:sz w:val="18"/>
          <w:szCs w:val="18"/>
        </w:rPr>
        <w:t xml:space="preserve"> </w:t>
      </w:r>
      <w:r>
        <w:rPr>
          <w:rFonts w:ascii="Arial" w:hAnsi="Arial" w:cs="Arial"/>
          <w:bCs/>
          <w:sz w:val="18"/>
          <w:szCs w:val="18"/>
        </w:rPr>
        <w:t>TruEye</w:t>
      </w:r>
      <w:r w:rsidRPr="00404A9E">
        <w:rPr>
          <w:rFonts w:ascii="Arial" w:hAnsi="Arial" w:cs="Arial"/>
          <w:bCs/>
          <w:sz w:val="18"/>
          <w:szCs w:val="18"/>
          <w:vertAlign w:val="superscript"/>
        </w:rPr>
        <w:t>®</w:t>
      </w:r>
      <w:r w:rsidRPr="00404A9E">
        <w:rPr>
          <w:rFonts w:ascii="Arial" w:hAnsi="Arial" w:cs="Arial"/>
          <w:bCs/>
          <w:sz w:val="18"/>
          <w:szCs w:val="18"/>
        </w:rPr>
        <w:t xml:space="preserve"> </w:t>
      </w:r>
      <w:r w:rsidRPr="001462BB">
        <w:rPr>
          <w:rFonts w:ascii="Arial" w:hAnsi="Arial" w:cs="Arial"/>
          <w:bCs/>
          <w:sz w:val="18"/>
          <w:szCs w:val="18"/>
        </w:rPr>
        <w:t>bietet dank eines dauerhaft integrierten Benetzungswirkstoffs un</w:t>
      </w:r>
      <w:r>
        <w:rPr>
          <w:rFonts w:ascii="Arial" w:hAnsi="Arial" w:cs="Arial"/>
          <w:bCs/>
          <w:sz w:val="18"/>
          <w:szCs w:val="18"/>
        </w:rPr>
        <w:t>ü</w:t>
      </w:r>
      <w:r w:rsidRPr="001462BB">
        <w:rPr>
          <w:rFonts w:ascii="Arial" w:hAnsi="Arial" w:cs="Arial"/>
          <w:bCs/>
          <w:sz w:val="18"/>
          <w:szCs w:val="18"/>
        </w:rPr>
        <w:t>bertroffenen</w:t>
      </w:r>
    </w:p>
    <w:p w14:paraId="21D26704" w14:textId="3C8959BF" w:rsidR="005F4E59" w:rsidRPr="001462BB" w:rsidRDefault="001462BB" w:rsidP="001462BB">
      <w:pPr>
        <w:rPr>
          <w:rFonts w:ascii="Arial" w:hAnsi="Arial" w:cs="Arial"/>
          <w:sz w:val="18"/>
          <w:szCs w:val="18"/>
        </w:rPr>
      </w:pPr>
      <w:r w:rsidRPr="001462BB">
        <w:rPr>
          <w:rFonts w:ascii="Arial" w:hAnsi="Arial" w:cs="Arial"/>
          <w:bCs/>
          <w:sz w:val="18"/>
          <w:szCs w:val="18"/>
        </w:rPr>
        <w:t xml:space="preserve">Tragekomfort </w:t>
      </w:r>
      <w:r w:rsidR="006060FC">
        <w:rPr>
          <w:rFonts w:ascii="Arial" w:hAnsi="Arial" w:cs="Arial"/>
          <w:bCs/>
          <w:sz w:val="18"/>
          <w:szCs w:val="18"/>
        </w:rPr>
        <w:t>sowie</w:t>
      </w:r>
      <w:r w:rsidR="006060FC" w:rsidRPr="001462BB">
        <w:rPr>
          <w:rFonts w:ascii="Arial" w:hAnsi="Arial" w:cs="Arial"/>
          <w:bCs/>
          <w:sz w:val="18"/>
          <w:szCs w:val="18"/>
        </w:rPr>
        <w:t xml:space="preserve"> </w:t>
      </w:r>
      <w:r w:rsidRPr="001462BB">
        <w:rPr>
          <w:rFonts w:ascii="Arial" w:hAnsi="Arial" w:cs="Arial"/>
          <w:bCs/>
          <w:sz w:val="18"/>
          <w:szCs w:val="18"/>
        </w:rPr>
        <w:t>eine hohe Verträglichkei</w:t>
      </w:r>
      <w:r>
        <w:rPr>
          <w:rFonts w:ascii="Arial" w:hAnsi="Arial" w:cs="Arial"/>
          <w:bCs/>
          <w:sz w:val="18"/>
          <w:szCs w:val="18"/>
        </w:rPr>
        <w:t>t</w:t>
      </w:r>
      <w:r w:rsidR="006060FC">
        <w:rPr>
          <w:rFonts w:ascii="Arial" w:hAnsi="Arial" w:cs="Arial"/>
          <w:bCs/>
          <w:sz w:val="18"/>
          <w:szCs w:val="18"/>
        </w:rPr>
        <w:t xml:space="preserve"> durch eine optimale Sauerstoffversorgung der Hornhaut</w:t>
      </w:r>
      <w:r>
        <w:rPr>
          <w:rFonts w:ascii="Arial" w:hAnsi="Arial" w:cs="Arial"/>
          <w:bCs/>
          <w:sz w:val="18"/>
          <w:szCs w:val="18"/>
        </w:rPr>
        <w:t xml:space="preserve">. Die </w:t>
      </w:r>
      <w:r w:rsidR="003838D3">
        <w:rPr>
          <w:rFonts w:ascii="Arial" w:hAnsi="Arial" w:cs="Arial"/>
          <w:bCs/>
          <w:sz w:val="18"/>
          <w:szCs w:val="18"/>
        </w:rPr>
        <w:t xml:space="preserve">langfristige </w:t>
      </w:r>
      <w:r>
        <w:rPr>
          <w:rFonts w:ascii="Arial" w:hAnsi="Arial" w:cs="Arial"/>
          <w:bCs/>
          <w:sz w:val="18"/>
          <w:szCs w:val="18"/>
        </w:rPr>
        <w:t>Gesunderhaltung und natü</w:t>
      </w:r>
      <w:r w:rsidRPr="001462BB">
        <w:rPr>
          <w:rFonts w:ascii="Arial" w:hAnsi="Arial" w:cs="Arial"/>
          <w:bCs/>
          <w:sz w:val="18"/>
          <w:szCs w:val="18"/>
        </w:rPr>
        <w:t>rliche Schönheit Ihrer Augen wird</w:t>
      </w:r>
      <w:r w:rsidR="00B00663">
        <w:rPr>
          <w:rFonts w:ascii="Arial" w:hAnsi="Arial" w:cs="Arial"/>
          <w:bCs/>
          <w:sz w:val="18"/>
          <w:szCs w:val="18"/>
        </w:rPr>
        <w:t xml:space="preserve"> </w:t>
      </w:r>
      <w:r w:rsidRPr="001462BB">
        <w:rPr>
          <w:rFonts w:ascii="Arial" w:hAnsi="Arial" w:cs="Arial"/>
          <w:bCs/>
          <w:sz w:val="18"/>
          <w:szCs w:val="18"/>
        </w:rPr>
        <w:t>unterst</w:t>
      </w:r>
      <w:r>
        <w:rPr>
          <w:rFonts w:ascii="Arial" w:hAnsi="Arial" w:cs="Arial"/>
          <w:bCs/>
          <w:sz w:val="18"/>
          <w:szCs w:val="18"/>
        </w:rPr>
        <w:t>ü</w:t>
      </w:r>
      <w:r w:rsidRPr="001462BB">
        <w:rPr>
          <w:rFonts w:ascii="Arial" w:hAnsi="Arial" w:cs="Arial"/>
          <w:bCs/>
          <w:sz w:val="18"/>
          <w:szCs w:val="18"/>
        </w:rPr>
        <w:t xml:space="preserve">tzt </w:t>
      </w:r>
      <w:r w:rsidR="006060FC">
        <w:rPr>
          <w:rFonts w:ascii="Arial" w:hAnsi="Arial" w:cs="Arial"/>
          <w:bCs/>
          <w:sz w:val="18"/>
          <w:szCs w:val="18"/>
        </w:rPr>
        <w:t>und</w:t>
      </w:r>
      <w:r w:rsidR="00B00663">
        <w:rPr>
          <w:rFonts w:ascii="Arial" w:hAnsi="Arial" w:cs="Arial"/>
          <w:bCs/>
          <w:sz w:val="18"/>
          <w:szCs w:val="18"/>
        </w:rPr>
        <w:t xml:space="preserve"> </w:t>
      </w:r>
      <w:r w:rsidRPr="001462BB">
        <w:rPr>
          <w:rFonts w:ascii="Arial" w:hAnsi="Arial" w:cs="Arial"/>
          <w:bCs/>
          <w:sz w:val="18"/>
          <w:szCs w:val="18"/>
        </w:rPr>
        <w:t>die Augen f</w:t>
      </w:r>
      <w:r>
        <w:rPr>
          <w:rFonts w:ascii="Arial" w:hAnsi="Arial" w:cs="Arial"/>
          <w:bCs/>
          <w:sz w:val="18"/>
          <w:szCs w:val="18"/>
        </w:rPr>
        <w:t>ü</w:t>
      </w:r>
      <w:r w:rsidRPr="001462BB">
        <w:rPr>
          <w:rFonts w:ascii="Arial" w:hAnsi="Arial" w:cs="Arial"/>
          <w:bCs/>
          <w:sz w:val="18"/>
          <w:szCs w:val="18"/>
        </w:rPr>
        <w:t xml:space="preserve">hlen sich den ganzen Tag </w:t>
      </w:r>
      <w:r>
        <w:rPr>
          <w:rFonts w:ascii="Arial" w:hAnsi="Arial" w:cs="Arial"/>
          <w:bCs/>
          <w:sz w:val="18"/>
          <w:szCs w:val="18"/>
        </w:rPr>
        <w:t>ü</w:t>
      </w:r>
      <w:r w:rsidRPr="001462BB">
        <w:rPr>
          <w:rFonts w:ascii="Arial" w:hAnsi="Arial" w:cs="Arial"/>
          <w:bCs/>
          <w:sz w:val="18"/>
          <w:szCs w:val="18"/>
        </w:rPr>
        <w:t>ber frisch an.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="00B00663" w:rsidRPr="00404A9E">
        <w:rPr>
          <w:rFonts w:ascii="Arial" w:hAnsi="Arial" w:cs="Arial"/>
          <w:bCs/>
          <w:sz w:val="18"/>
          <w:szCs w:val="18"/>
        </w:rPr>
        <w:t>1•DAY ACUVUE</w:t>
      </w:r>
      <w:r w:rsidR="00B00663" w:rsidRPr="00404A9E">
        <w:rPr>
          <w:rFonts w:ascii="Arial" w:hAnsi="Arial" w:cs="Arial"/>
          <w:bCs/>
          <w:sz w:val="18"/>
          <w:szCs w:val="18"/>
          <w:vertAlign w:val="superscript"/>
        </w:rPr>
        <w:t>®</w:t>
      </w:r>
      <w:r w:rsidR="00B00663" w:rsidRPr="00404A9E">
        <w:rPr>
          <w:rFonts w:ascii="Arial" w:hAnsi="Arial" w:cs="Arial"/>
          <w:bCs/>
          <w:sz w:val="18"/>
          <w:szCs w:val="18"/>
        </w:rPr>
        <w:t xml:space="preserve"> </w:t>
      </w:r>
      <w:r w:rsidR="00B00663">
        <w:rPr>
          <w:rFonts w:ascii="Arial" w:hAnsi="Arial" w:cs="Arial"/>
          <w:bCs/>
          <w:sz w:val="18"/>
          <w:szCs w:val="18"/>
        </w:rPr>
        <w:t>TruEye</w:t>
      </w:r>
      <w:r w:rsidR="00B00663" w:rsidRPr="00404A9E">
        <w:rPr>
          <w:rFonts w:ascii="Arial" w:hAnsi="Arial" w:cs="Arial"/>
          <w:bCs/>
          <w:sz w:val="18"/>
          <w:szCs w:val="18"/>
          <w:vertAlign w:val="superscript"/>
        </w:rPr>
        <w:t>®</w:t>
      </w:r>
      <w:r w:rsidR="00B00663" w:rsidRPr="00404A9E">
        <w:rPr>
          <w:rFonts w:ascii="Arial" w:hAnsi="Arial" w:cs="Arial"/>
          <w:bCs/>
          <w:sz w:val="18"/>
          <w:szCs w:val="18"/>
        </w:rPr>
        <w:t xml:space="preserve"> </w:t>
      </w:r>
      <w:r w:rsidR="00B00663">
        <w:rPr>
          <w:rFonts w:ascii="Arial" w:hAnsi="Arial" w:cs="Arial"/>
          <w:bCs/>
          <w:sz w:val="18"/>
          <w:szCs w:val="18"/>
        </w:rPr>
        <w:t xml:space="preserve">Kontaktlinsen </w:t>
      </w:r>
      <w:r w:rsidR="00E5467D">
        <w:rPr>
          <w:rFonts w:ascii="Arial" w:hAnsi="Arial" w:cs="Arial"/>
          <w:bCs/>
          <w:sz w:val="18"/>
          <w:szCs w:val="18"/>
        </w:rPr>
        <w:t>sind</w:t>
      </w:r>
      <w:r w:rsidRPr="001462BB">
        <w:rPr>
          <w:rFonts w:ascii="Arial" w:hAnsi="Arial" w:cs="Arial"/>
          <w:bCs/>
          <w:sz w:val="18"/>
          <w:szCs w:val="18"/>
        </w:rPr>
        <w:t xml:space="preserve"> </w:t>
      </w:r>
      <w:r w:rsidR="00E5467D">
        <w:rPr>
          <w:rFonts w:ascii="Arial" w:hAnsi="Arial" w:cs="Arial"/>
          <w:bCs/>
          <w:sz w:val="18"/>
          <w:szCs w:val="18"/>
        </w:rPr>
        <w:t>so komfortabel, als würde man keine Kontaktlinse tragen</w:t>
      </w:r>
      <w:r w:rsidR="004E34CD">
        <w:rPr>
          <w:rFonts w:ascii="Arial" w:hAnsi="Arial" w:cs="Arial"/>
          <w:bCs/>
          <w:sz w:val="18"/>
          <w:szCs w:val="18"/>
        </w:rPr>
        <w:t>.</w:t>
      </w:r>
    </w:p>
    <w:p w14:paraId="73E90C0E" w14:textId="77777777" w:rsidR="00404A9E" w:rsidRDefault="00404A9E" w:rsidP="00404A9E">
      <w:pPr>
        <w:rPr>
          <w:rFonts w:ascii="Arial" w:hAnsi="Arial" w:cs="Arial"/>
          <w:sz w:val="18"/>
          <w:szCs w:val="18"/>
        </w:rPr>
      </w:pPr>
    </w:p>
    <w:p w14:paraId="52D85897" w14:textId="77777777" w:rsidR="00404A9E" w:rsidRDefault="00404A9E" w:rsidP="00404A9E">
      <w:pPr>
        <w:rPr>
          <w:rFonts w:ascii="Arial" w:hAnsi="Arial" w:cs="Arial"/>
          <w:sz w:val="18"/>
          <w:szCs w:val="18"/>
        </w:rPr>
      </w:pPr>
    </w:p>
    <w:p w14:paraId="36A1B13D" w14:textId="635A43FB" w:rsidR="00404A9E" w:rsidRPr="005E60F7" w:rsidRDefault="001462BB" w:rsidP="001462BB">
      <w:pPr>
        <w:pStyle w:val="Listenabsatz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5E60F7">
        <w:rPr>
          <w:rFonts w:ascii="Arial" w:hAnsi="Arial" w:cs="Arial"/>
          <w:sz w:val="18"/>
          <w:szCs w:val="18"/>
        </w:rPr>
        <w:t>HYDRACLEAR</w:t>
      </w:r>
      <w:r w:rsidRPr="005E60F7">
        <w:rPr>
          <w:rFonts w:ascii="Arial" w:hAnsi="Arial" w:cs="Arial"/>
          <w:sz w:val="18"/>
          <w:szCs w:val="18"/>
          <w:vertAlign w:val="superscript"/>
        </w:rPr>
        <w:t>®</w:t>
      </w:r>
      <w:r w:rsidRPr="005E60F7">
        <w:rPr>
          <w:rFonts w:ascii="Arial" w:hAnsi="Arial" w:cs="Arial"/>
          <w:sz w:val="18"/>
          <w:szCs w:val="18"/>
        </w:rPr>
        <w:t xml:space="preserve"> 1 Technologie sorgt für eine ultraglatte Kontaktlinsenoberfläche und unübertroffenen Tragekomfort</w:t>
      </w:r>
      <w:r w:rsidR="004E34CD">
        <w:rPr>
          <w:rFonts w:ascii="Arial" w:hAnsi="Arial" w:cs="Arial"/>
          <w:sz w:val="18"/>
          <w:szCs w:val="18"/>
        </w:rPr>
        <w:t>.</w:t>
      </w:r>
      <w:r w:rsidR="00404A9E" w:rsidRPr="005E60F7">
        <w:rPr>
          <w:rFonts w:ascii="Arial" w:hAnsi="Arial" w:cs="Arial"/>
          <w:sz w:val="18"/>
          <w:szCs w:val="18"/>
        </w:rPr>
        <w:br/>
      </w:r>
    </w:p>
    <w:p w14:paraId="0CA9D492" w14:textId="18EED212" w:rsidR="001462BB" w:rsidRPr="005E60F7" w:rsidRDefault="001462BB" w:rsidP="001462BB">
      <w:pPr>
        <w:pStyle w:val="Listenabsatz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5E60F7">
        <w:rPr>
          <w:rFonts w:ascii="Arial" w:hAnsi="Arial" w:cs="Arial"/>
          <w:sz w:val="18"/>
          <w:szCs w:val="18"/>
        </w:rPr>
        <w:t>Hervorragende Sauerstoffdurchlässigkeit</w:t>
      </w:r>
      <w:r w:rsidR="00B00663" w:rsidRPr="005E60F7">
        <w:rPr>
          <w:rFonts w:ascii="Arial" w:hAnsi="Arial" w:cs="Arial"/>
          <w:sz w:val="18"/>
          <w:szCs w:val="18"/>
        </w:rPr>
        <w:t xml:space="preserve"> </w:t>
      </w:r>
      <w:r w:rsidRPr="005E60F7">
        <w:rPr>
          <w:rFonts w:ascii="Arial" w:hAnsi="Arial" w:cs="Arial"/>
          <w:sz w:val="18"/>
          <w:szCs w:val="18"/>
        </w:rPr>
        <w:t xml:space="preserve">– </w:t>
      </w:r>
      <w:r w:rsidR="00E5467D" w:rsidRPr="005E60F7">
        <w:rPr>
          <w:rFonts w:ascii="Arial" w:hAnsi="Arial" w:cs="Arial"/>
          <w:sz w:val="18"/>
          <w:szCs w:val="18"/>
        </w:rPr>
        <w:t>so verträglich</w:t>
      </w:r>
      <w:r w:rsidRPr="005E60F7">
        <w:rPr>
          <w:rFonts w:ascii="Arial" w:hAnsi="Arial" w:cs="Arial"/>
          <w:sz w:val="18"/>
          <w:szCs w:val="18"/>
        </w:rPr>
        <w:t>, als würde man keine Linse tragen</w:t>
      </w:r>
      <w:r w:rsidR="004E34CD">
        <w:rPr>
          <w:rFonts w:ascii="Arial" w:hAnsi="Arial" w:cs="Arial"/>
          <w:sz w:val="18"/>
          <w:szCs w:val="18"/>
        </w:rPr>
        <w:t>.</w:t>
      </w:r>
      <w:r w:rsidRPr="005E60F7">
        <w:rPr>
          <w:rFonts w:ascii="Arial" w:hAnsi="Arial" w:cs="Arial"/>
          <w:sz w:val="18"/>
          <w:szCs w:val="18"/>
          <w:vertAlign w:val="superscript"/>
        </w:rPr>
        <w:t>1</w:t>
      </w:r>
    </w:p>
    <w:p w14:paraId="7362B760" w14:textId="38ED479D" w:rsidR="001462BB" w:rsidRPr="005E60F7" w:rsidRDefault="001462BB" w:rsidP="00B00663">
      <w:pPr>
        <w:pStyle w:val="Listenabsatz"/>
        <w:ind w:left="360"/>
        <w:rPr>
          <w:rFonts w:ascii="Arial" w:hAnsi="Arial" w:cs="Arial"/>
          <w:sz w:val="18"/>
          <w:szCs w:val="18"/>
        </w:rPr>
      </w:pPr>
    </w:p>
    <w:p w14:paraId="6B46325A" w14:textId="1CFDC6DF" w:rsidR="00B00663" w:rsidRPr="005E60F7" w:rsidRDefault="001462BB" w:rsidP="00B00663">
      <w:pPr>
        <w:pStyle w:val="Listenabsatz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5E60F7">
        <w:rPr>
          <w:rFonts w:ascii="Arial" w:hAnsi="Arial" w:cs="Arial"/>
          <w:sz w:val="18"/>
          <w:szCs w:val="18"/>
        </w:rPr>
        <w:t>UV-Schutz der Klasse 1 absorbiert mindestens 96% der UVA- und 99% der UVB-Strahlung und schützt die Augen vor UV-Schädigungen an Hornhaut, Netzhaut und Linse</w:t>
      </w:r>
      <w:r w:rsidR="004E34CD">
        <w:rPr>
          <w:rFonts w:ascii="Arial" w:hAnsi="Arial" w:cs="Arial"/>
          <w:sz w:val="18"/>
          <w:szCs w:val="18"/>
        </w:rPr>
        <w:t>.</w:t>
      </w:r>
      <w:r w:rsidRPr="005E60F7">
        <w:rPr>
          <w:rFonts w:ascii="Arial" w:hAnsi="Arial" w:cs="Arial"/>
          <w:sz w:val="18"/>
          <w:szCs w:val="18"/>
          <w:vertAlign w:val="superscript"/>
        </w:rPr>
        <w:t>2</w:t>
      </w:r>
    </w:p>
    <w:p w14:paraId="3AE4D268" w14:textId="77777777" w:rsidR="00B00663" w:rsidRPr="005E60F7" w:rsidRDefault="00B00663" w:rsidP="00B00663">
      <w:pPr>
        <w:rPr>
          <w:rFonts w:ascii="Arial" w:hAnsi="Arial" w:cs="Arial"/>
          <w:sz w:val="18"/>
          <w:szCs w:val="18"/>
          <w:vertAlign w:val="superscript"/>
        </w:rPr>
      </w:pPr>
    </w:p>
    <w:p w14:paraId="062299A5" w14:textId="4EC313AE" w:rsidR="005E60F7" w:rsidRPr="005E60F7" w:rsidRDefault="001462BB" w:rsidP="005E60F7">
      <w:pPr>
        <w:pStyle w:val="Listenabsatz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5E60F7">
        <w:rPr>
          <w:rFonts w:ascii="Arial" w:hAnsi="Arial" w:cs="Arial"/>
          <w:sz w:val="18"/>
          <w:szCs w:val="18"/>
        </w:rPr>
        <w:t>Einfache Handhabung durch „123“-Markierung und Tönun</w:t>
      </w:r>
      <w:r w:rsidR="005E60F7" w:rsidRPr="005E60F7">
        <w:rPr>
          <w:rFonts w:ascii="Arial" w:hAnsi="Arial" w:cs="Arial"/>
          <w:sz w:val="18"/>
          <w:szCs w:val="18"/>
        </w:rPr>
        <w:t>g</w:t>
      </w:r>
      <w:r w:rsidR="004E34CD">
        <w:rPr>
          <w:rFonts w:ascii="Arial" w:hAnsi="Arial" w:cs="Arial"/>
          <w:sz w:val="18"/>
          <w:szCs w:val="18"/>
        </w:rPr>
        <w:t>.</w:t>
      </w:r>
      <w:r w:rsidR="005E60F7" w:rsidRPr="005E60F7">
        <w:rPr>
          <w:rFonts w:ascii="Arial" w:hAnsi="Arial" w:cs="Arial"/>
          <w:sz w:val="18"/>
          <w:szCs w:val="18"/>
        </w:rPr>
        <w:t xml:space="preserve"> </w:t>
      </w:r>
    </w:p>
    <w:p w14:paraId="0B051D66" w14:textId="77777777" w:rsidR="005E60F7" w:rsidRPr="005E60F7" w:rsidRDefault="005E60F7" w:rsidP="005E60F7">
      <w:pPr>
        <w:rPr>
          <w:rFonts w:ascii="Arial" w:hAnsi="Arial" w:cs="Arial"/>
          <w:sz w:val="18"/>
          <w:szCs w:val="18"/>
        </w:rPr>
      </w:pPr>
    </w:p>
    <w:p w14:paraId="27F99D01" w14:textId="730FFAE8" w:rsidR="001462BB" w:rsidRPr="005E60F7" w:rsidRDefault="00E5467D" w:rsidP="005E60F7">
      <w:pPr>
        <w:pStyle w:val="Listenabsatz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5E60F7">
        <w:rPr>
          <w:rFonts w:ascii="Arial" w:hAnsi="Arial" w:cs="Arial"/>
          <w:sz w:val="18"/>
          <w:szCs w:val="18"/>
        </w:rPr>
        <w:t>Mehr Hygiene und Tragekomfort durch täglichen Austausch und leichte Handhabung, da keine Pflegemittel notwendig sind.</w:t>
      </w:r>
      <w:r w:rsidR="001462BB" w:rsidRPr="005E60F7">
        <w:rPr>
          <w:rFonts w:ascii="Arial" w:hAnsi="Arial" w:cs="Arial"/>
          <w:sz w:val="18"/>
          <w:szCs w:val="18"/>
        </w:rPr>
        <w:br/>
      </w:r>
    </w:p>
    <w:p w14:paraId="35DF1C79" w14:textId="4B541178" w:rsidR="00E14866" w:rsidRPr="00E14866" w:rsidRDefault="00E14866" w:rsidP="0011570A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-------------------------------------------------------------------------------------------------------------------------------------------------------</w:t>
      </w:r>
    </w:p>
    <w:p w14:paraId="41B61CDA" w14:textId="77777777" w:rsidR="0011570A" w:rsidRDefault="0011570A" w:rsidP="0011570A">
      <w:pPr>
        <w:rPr>
          <w:rFonts w:ascii="Arial" w:hAnsi="Arial" w:cs="Arial"/>
          <w:sz w:val="18"/>
          <w:szCs w:val="18"/>
        </w:rPr>
      </w:pPr>
    </w:p>
    <w:p w14:paraId="37404F2A" w14:textId="5311DD46" w:rsidR="00804D66" w:rsidRPr="005145D3" w:rsidRDefault="00404A9E" w:rsidP="00804D66">
      <w:pPr>
        <w:rPr>
          <w:rFonts w:ascii="Arial" w:hAnsi="Arial" w:cs="Arial"/>
          <w:b/>
          <w:sz w:val="18"/>
          <w:szCs w:val="18"/>
        </w:rPr>
      </w:pPr>
      <w:r w:rsidRPr="005145D3">
        <w:rPr>
          <w:rFonts w:ascii="Arial" w:hAnsi="Arial" w:cs="Arial"/>
          <w:b/>
          <w:sz w:val="18"/>
          <w:szCs w:val="18"/>
        </w:rPr>
        <w:t>Call to Action</w:t>
      </w:r>
      <w:r w:rsidR="00CD5303" w:rsidRPr="005145D3">
        <w:rPr>
          <w:rFonts w:ascii="Arial" w:hAnsi="Arial" w:cs="Arial"/>
          <w:b/>
          <w:sz w:val="18"/>
          <w:szCs w:val="18"/>
        </w:rPr>
        <w:t>:</w:t>
      </w:r>
    </w:p>
    <w:p w14:paraId="188769FA" w14:textId="69B61561" w:rsidR="00FF1EED" w:rsidRPr="00FF1EED" w:rsidRDefault="00FF1EED" w:rsidP="00FF1EED">
      <w:pPr>
        <w:rPr>
          <w:rFonts w:ascii="Arial" w:hAnsi="Arial" w:cs="Arial"/>
          <w:bCs/>
          <w:sz w:val="18"/>
          <w:szCs w:val="18"/>
        </w:rPr>
      </w:pPr>
      <w:r w:rsidRPr="00FF1EED">
        <w:rPr>
          <w:rFonts w:ascii="Arial" w:hAnsi="Arial" w:cs="Arial"/>
          <w:bCs/>
          <w:sz w:val="18"/>
          <w:szCs w:val="18"/>
        </w:rPr>
        <w:t>Vereinbaren Sie jetzt einen Termin bei uns und testen Sie 1•DAY ACUVUE</w:t>
      </w:r>
      <w:r w:rsidRPr="00FF1EED">
        <w:rPr>
          <w:rFonts w:ascii="Arial" w:hAnsi="Arial" w:cs="Arial"/>
          <w:bCs/>
          <w:sz w:val="18"/>
          <w:szCs w:val="18"/>
          <w:vertAlign w:val="superscript"/>
        </w:rPr>
        <w:t>®</w:t>
      </w:r>
      <w:r w:rsidRPr="00FF1EED">
        <w:rPr>
          <w:rFonts w:ascii="Arial" w:hAnsi="Arial" w:cs="Arial"/>
          <w:bCs/>
          <w:sz w:val="18"/>
          <w:szCs w:val="18"/>
        </w:rPr>
        <w:t xml:space="preserve"> </w:t>
      </w:r>
      <w:bookmarkStart w:id="0" w:name="_GoBack"/>
      <w:bookmarkEnd w:id="0"/>
      <w:ins w:id="1" w:author="SON Agency GmbH" w:date="2015-11-25T10:02:00Z">
        <w:r w:rsidR="00A31FAA" w:rsidRPr="00FF1EED">
          <w:rPr>
            <w:rFonts w:ascii="Arial" w:hAnsi="Arial" w:cs="Arial"/>
            <w:bCs/>
            <w:sz w:val="18"/>
            <w:szCs w:val="18"/>
          </w:rPr>
          <w:t>Tru</w:t>
        </w:r>
        <w:r w:rsidR="00A31FAA">
          <w:rPr>
            <w:rFonts w:ascii="Arial" w:hAnsi="Arial" w:cs="Arial"/>
            <w:bCs/>
            <w:sz w:val="18"/>
            <w:szCs w:val="18"/>
          </w:rPr>
          <w:t>E</w:t>
        </w:r>
        <w:r w:rsidR="00A31FAA" w:rsidRPr="00FF1EED">
          <w:rPr>
            <w:rFonts w:ascii="Arial" w:hAnsi="Arial" w:cs="Arial"/>
            <w:bCs/>
            <w:sz w:val="18"/>
            <w:szCs w:val="18"/>
          </w:rPr>
          <w:t>ye</w:t>
        </w:r>
      </w:ins>
      <w:r w:rsidRPr="00FF1EED">
        <w:rPr>
          <w:rFonts w:ascii="Arial" w:hAnsi="Arial" w:cs="Arial"/>
          <w:bCs/>
          <w:sz w:val="18"/>
          <w:szCs w:val="18"/>
          <w:vertAlign w:val="superscript"/>
        </w:rPr>
        <w:t>®</w:t>
      </w:r>
      <w:r w:rsidRPr="00FF1EED">
        <w:rPr>
          <w:rFonts w:ascii="Arial" w:hAnsi="Arial" w:cs="Arial"/>
          <w:bCs/>
          <w:sz w:val="18"/>
          <w:szCs w:val="18"/>
        </w:rPr>
        <w:t xml:space="preserve"> – für ein </w:t>
      </w:r>
      <w:ins w:id="2" w:author="SON Agency GmbH" w:date="2015-02-03T12:27:00Z">
        <w:r>
          <w:rPr>
            <w:rFonts w:ascii="Arial" w:hAnsi="Arial" w:cs="Arial"/>
            <w:bCs/>
            <w:sz w:val="18"/>
            <w:szCs w:val="18"/>
          </w:rPr>
          <w:br/>
        </w:r>
      </w:ins>
      <w:r w:rsidRPr="00FF1EED">
        <w:rPr>
          <w:rFonts w:ascii="Arial" w:hAnsi="Arial" w:cs="Arial"/>
          <w:bCs/>
          <w:sz w:val="18"/>
          <w:szCs w:val="18"/>
        </w:rPr>
        <w:t>kontaktlinsenfreies Gefühl!</w:t>
      </w:r>
    </w:p>
    <w:p w14:paraId="144F298F" w14:textId="5605CB1B" w:rsidR="001462BB" w:rsidRDefault="00FF1EED" w:rsidP="001462BB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FF1EED" w:rsidDel="00FF1EED">
        <w:rPr>
          <w:rFonts w:ascii="Arial" w:hAnsi="Arial" w:cs="Arial"/>
          <w:sz w:val="18"/>
          <w:szCs w:val="18"/>
        </w:rPr>
        <w:t xml:space="preserve"> </w:t>
      </w:r>
    </w:p>
    <w:p w14:paraId="38A7419E" w14:textId="7FDD8BE9" w:rsidR="00404A9E" w:rsidRPr="00E14866" w:rsidRDefault="00404A9E" w:rsidP="00404A9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-------------------------------------------------------------------------------------------------------------------------------------------------------</w:t>
      </w:r>
    </w:p>
    <w:p w14:paraId="038D23B8" w14:textId="77777777" w:rsidR="00404A9E" w:rsidRDefault="00404A9E" w:rsidP="00404A9E">
      <w:pPr>
        <w:rPr>
          <w:rFonts w:ascii="Arial" w:hAnsi="Arial" w:cs="Arial"/>
          <w:sz w:val="18"/>
          <w:szCs w:val="18"/>
        </w:rPr>
      </w:pPr>
    </w:p>
    <w:p w14:paraId="01C9EF0D" w14:textId="09897C6E" w:rsidR="00404A9E" w:rsidRDefault="00BB0707" w:rsidP="00404A9E">
      <w:pPr>
        <w:rPr>
          <w:rFonts w:ascii="Arial" w:hAnsi="Arial" w:cs="Arial"/>
          <w:sz w:val="18"/>
          <w:szCs w:val="18"/>
        </w:rPr>
      </w:pPr>
      <w:r w:rsidRPr="005145D3">
        <w:rPr>
          <w:rFonts w:ascii="Arial" w:hAnsi="Arial" w:cs="Arial"/>
          <w:b/>
          <w:sz w:val="18"/>
          <w:szCs w:val="18"/>
        </w:rPr>
        <w:t>Fu</w:t>
      </w:r>
      <w:r>
        <w:rPr>
          <w:rFonts w:ascii="Arial" w:hAnsi="Arial" w:cs="Arial"/>
          <w:b/>
          <w:sz w:val="18"/>
          <w:szCs w:val="18"/>
        </w:rPr>
        <w:t>ss</w:t>
      </w:r>
      <w:r w:rsidRPr="005145D3">
        <w:rPr>
          <w:rFonts w:ascii="Arial" w:hAnsi="Arial" w:cs="Arial"/>
          <w:b/>
          <w:sz w:val="18"/>
          <w:szCs w:val="18"/>
        </w:rPr>
        <w:t>noten</w:t>
      </w:r>
      <w:r w:rsidR="00404A9E" w:rsidRPr="005145D3">
        <w:rPr>
          <w:rFonts w:ascii="Arial" w:hAnsi="Arial" w:cs="Arial"/>
          <w:b/>
          <w:sz w:val="18"/>
          <w:szCs w:val="18"/>
        </w:rPr>
        <w:t>:</w:t>
      </w:r>
    </w:p>
    <w:p w14:paraId="3AE4730E" w14:textId="77777777" w:rsidR="00404A9E" w:rsidRDefault="00404A9E" w:rsidP="00404A9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0F152D4C" w14:textId="77777777" w:rsidR="001462BB" w:rsidRPr="001462BB" w:rsidRDefault="001462BB" w:rsidP="001462BB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1462BB">
        <w:rPr>
          <w:rFonts w:ascii="Arial" w:hAnsi="Arial" w:cs="Arial"/>
          <w:sz w:val="18"/>
          <w:szCs w:val="18"/>
        </w:rPr>
        <w:t>1) JJVC-Archivdaten 2010, Naked Eye Studie.</w:t>
      </w:r>
    </w:p>
    <w:p w14:paraId="691EB5CE" w14:textId="4D30D016" w:rsidR="00404A9E" w:rsidRDefault="001462BB" w:rsidP="001462BB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1462BB">
        <w:rPr>
          <w:rFonts w:ascii="Arial" w:hAnsi="Arial" w:cs="Arial"/>
          <w:sz w:val="18"/>
          <w:szCs w:val="18"/>
        </w:rPr>
        <w:t>2) Alle ACUVUE</w:t>
      </w:r>
      <w:r w:rsidRPr="001462BB">
        <w:rPr>
          <w:rFonts w:ascii="Arial" w:hAnsi="Arial" w:cs="Arial"/>
          <w:sz w:val="18"/>
          <w:szCs w:val="18"/>
          <w:vertAlign w:val="superscript"/>
        </w:rPr>
        <w:t>®</w:t>
      </w:r>
      <w:r w:rsidRPr="001462BB">
        <w:rPr>
          <w:rFonts w:ascii="Arial" w:hAnsi="Arial" w:cs="Arial"/>
          <w:sz w:val="18"/>
          <w:szCs w:val="18"/>
        </w:rPr>
        <w:t xml:space="preserve"> Kontaktlinsen besitzen einen UV-Schutz, der dazu beiträgt, Ihre Hornhaut und das Augeninnere vor schädlicher UV-Strahlung zu sch</w:t>
      </w:r>
      <w:r>
        <w:rPr>
          <w:rFonts w:ascii="Arial" w:hAnsi="Arial" w:cs="Arial"/>
          <w:sz w:val="18"/>
          <w:szCs w:val="18"/>
        </w:rPr>
        <w:t>ü</w:t>
      </w:r>
      <w:r w:rsidRPr="001462BB">
        <w:rPr>
          <w:rFonts w:ascii="Arial" w:hAnsi="Arial" w:cs="Arial"/>
          <w:sz w:val="18"/>
          <w:szCs w:val="18"/>
        </w:rPr>
        <w:t>tzen. UV absorbierende</w:t>
      </w:r>
      <w:r>
        <w:rPr>
          <w:rFonts w:ascii="Arial" w:hAnsi="Arial" w:cs="Arial"/>
          <w:sz w:val="18"/>
          <w:szCs w:val="18"/>
        </w:rPr>
        <w:t xml:space="preserve"> </w:t>
      </w:r>
      <w:r w:rsidRPr="001462BB">
        <w:rPr>
          <w:rFonts w:ascii="Arial" w:hAnsi="Arial" w:cs="Arial"/>
          <w:sz w:val="18"/>
          <w:szCs w:val="18"/>
        </w:rPr>
        <w:t>Kontaktlinsen sind kein Ersatz f</w:t>
      </w:r>
      <w:r>
        <w:rPr>
          <w:rFonts w:ascii="Arial" w:hAnsi="Arial" w:cs="Arial"/>
          <w:sz w:val="18"/>
          <w:szCs w:val="18"/>
        </w:rPr>
        <w:t>ür schü</w:t>
      </w:r>
      <w:r w:rsidRPr="001462BB">
        <w:rPr>
          <w:rFonts w:ascii="Arial" w:hAnsi="Arial" w:cs="Arial"/>
          <w:sz w:val="18"/>
          <w:szCs w:val="18"/>
        </w:rPr>
        <w:t>tzende, UV absorbierende Sonnenbrillen, da sie das Auge und seine Umgebung nicht vollständig abdecken. Sie sollten</w:t>
      </w:r>
      <w:r>
        <w:rPr>
          <w:rFonts w:ascii="Arial" w:hAnsi="Arial" w:cs="Arial"/>
          <w:sz w:val="18"/>
          <w:szCs w:val="18"/>
        </w:rPr>
        <w:t xml:space="preserve"> </w:t>
      </w:r>
      <w:r w:rsidRPr="001462BB">
        <w:rPr>
          <w:rFonts w:ascii="Arial" w:hAnsi="Arial" w:cs="Arial"/>
          <w:sz w:val="18"/>
          <w:szCs w:val="18"/>
        </w:rPr>
        <w:t xml:space="preserve">stets UV absorbierende Kontaktlinsen in Kombination mit UV absorbierenden Brillen tragen, wie von Ihrem </w:t>
      </w:r>
      <w:r>
        <w:rPr>
          <w:rFonts w:ascii="Arial" w:hAnsi="Arial" w:cs="Arial"/>
          <w:sz w:val="18"/>
          <w:szCs w:val="18"/>
        </w:rPr>
        <w:t xml:space="preserve"> K</w:t>
      </w:r>
      <w:r w:rsidRPr="001462BB">
        <w:rPr>
          <w:rFonts w:ascii="Arial" w:hAnsi="Arial" w:cs="Arial"/>
          <w:sz w:val="18"/>
          <w:szCs w:val="18"/>
        </w:rPr>
        <w:t>ontaktlinsenspezialisten empfohlen. UV-Schutz Klasse 1</w:t>
      </w:r>
      <w:r>
        <w:rPr>
          <w:rFonts w:ascii="Arial" w:hAnsi="Arial" w:cs="Arial"/>
          <w:sz w:val="18"/>
          <w:szCs w:val="18"/>
        </w:rPr>
        <w:t xml:space="preserve"> </w:t>
      </w:r>
      <w:r w:rsidRPr="001462BB">
        <w:rPr>
          <w:rFonts w:ascii="Arial" w:hAnsi="Arial" w:cs="Arial"/>
          <w:sz w:val="18"/>
          <w:szCs w:val="18"/>
        </w:rPr>
        <w:t xml:space="preserve">muss mindestens 90% der UVA- und 99% der UVB-Strahlung absorbieren. UV-Absorption auf Basis einer Linse mit </w:t>
      </w:r>
      <w:r w:rsidR="005E60F7">
        <w:rPr>
          <w:rFonts w:ascii="Arial" w:hAnsi="Arial" w:cs="Arial"/>
          <w:sz w:val="18"/>
          <w:szCs w:val="18"/>
        </w:rPr>
        <w:t>–</w:t>
      </w:r>
      <w:r w:rsidRPr="001462BB">
        <w:rPr>
          <w:rFonts w:ascii="Arial" w:hAnsi="Arial" w:cs="Arial"/>
          <w:sz w:val="18"/>
          <w:szCs w:val="18"/>
        </w:rPr>
        <w:t>1,00 dpt.</w:t>
      </w:r>
    </w:p>
    <w:p w14:paraId="788257E8" w14:textId="77777777" w:rsidR="00404A9E" w:rsidRDefault="00404A9E" w:rsidP="00404A9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20B93A88" w14:textId="77777777" w:rsidR="00804D66" w:rsidRPr="00E14866" w:rsidRDefault="00804D66" w:rsidP="00804D66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-------------------------------------------------------------------------------------------------------------------------------------------------------</w:t>
      </w:r>
    </w:p>
    <w:p w14:paraId="7D073FC1" w14:textId="77777777" w:rsidR="00804D66" w:rsidRDefault="00804D66" w:rsidP="00804D66">
      <w:pPr>
        <w:rPr>
          <w:rFonts w:ascii="Arial" w:hAnsi="Arial" w:cs="Arial"/>
          <w:sz w:val="18"/>
          <w:szCs w:val="18"/>
        </w:rPr>
      </w:pPr>
    </w:p>
    <w:p w14:paraId="6787AB5C" w14:textId="5761788B" w:rsidR="003E59D6" w:rsidRPr="00622BC1" w:rsidRDefault="00FB0818" w:rsidP="003E59D6">
      <w:pPr>
        <w:rPr>
          <w:rFonts w:ascii="Arial" w:hAnsi="Arial" w:cs="Arial"/>
          <w:b/>
          <w:sz w:val="18"/>
          <w:szCs w:val="18"/>
        </w:rPr>
      </w:pPr>
      <w:r w:rsidRPr="00622BC1">
        <w:rPr>
          <w:rFonts w:ascii="Arial" w:hAnsi="Arial" w:cs="Arial"/>
          <w:b/>
          <w:sz w:val="18"/>
          <w:szCs w:val="18"/>
        </w:rPr>
        <w:t>Trademarks</w:t>
      </w:r>
    </w:p>
    <w:p w14:paraId="60D6A43F" w14:textId="77777777" w:rsidR="003E59D6" w:rsidRDefault="003E59D6" w:rsidP="00E14866">
      <w:pPr>
        <w:rPr>
          <w:rFonts w:ascii="Arial" w:hAnsi="Arial" w:cs="Arial"/>
          <w:sz w:val="18"/>
          <w:szCs w:val="18"/>
        </w:rPr>
      </w:pPr>
    </w:p>
    <w:p w14:paraId="64D203DD" w14:textId="6205ECBC" w:rsidR="00B3180B" w:rsidRPr="00D65F00" w:rsidRDefault="005C7D54" w:rsidP="00E1486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ACUVUE</w:t>
      </w:r>
      <w:r w:rsidRPr="005C7D54">
        <w:rPr>
          <w:rFonts w:ascii="Arial" w:hAnsi="Arial" w:cs="Arial"/>
          <w:sz w:val="18"/>
          <w:szCs w:val="18"/>
          <w:vertAlign w:val="superscript"/>
        </w:rPr>
        <w:t>®</w:t>
      </w:r>
      <w:r>
        <w:rPr>
          <w:rFonts w:ascii="Arial" w:hAnsi="Arial" w:cs="Arial"/>
          <w:sz w:val="18"/>
          <w:szCs w:val="18"/>
        </w:rPr>
        <w:t xml:space="preserve">, </w:t>
      </w:r>
      <w:r w:rsidRPr="005C7D54">
        <w:rPr>
          <w:rFonts w:ascii="Arial" w:hAnsi="Arial" w:cs="Arial"/>
          <w:sz w:val="18"/>
          <w:szCs w:val="18"/>
        </w:rPr>
        <w:t>1∙DAY</w:t>
      </w:r>
      <w:r>
        <w:rPr>
          <w:rFonts w:ascii="Arial" w:hAnsi="Arial" w:cs="Arial"/>
          <w:sz w:val="18"/>
          <w:szCs w:val="18"/>
        </w:rPr>
        <w:t xml:space="preserve"> </w:t>
      </w:r>
      <w:r w:rsidRPr="005C7D54">
        <w:rPr>
          <w:rFonts w:ascii="Arial" w:hAnsi="Arial" w:cs="Arial"/>
          <w:sz w:val="18"/>
          <w:szCs w:val="18"/>
        </w:rPr>
        <w:t>ACUVUE</w:t>
      </w:r>
      <w:r w:rsidRPr="005C7D54">
        <w:rPr>
          <w:rFonts w:ascii="Arial" w:hAnsi="Arial" w:cs="Arial"/>
          <w:sz w:val="18"/>
          <w:szCs w:val="18"/>
          <w:vertAlign w:val="superscript"/>
        </w:rPr>
        <w:t>®</w:t>
      </w:r>
      <w:r>
        <w:rPr>
          <w:rFonts w:ascii="Arial" w:hAnsi="Arial" w:cs="Arial"/>
          <w:sz w:val="18"/>
          <w:szCs w:val="18"/>
        </w:rPr>
        <w:t xml:space="preserve"> </w:t>
      </w:r>
      <w:proofErr w:type="spellStart"/>
      <w:r w:rsidR="001462BB">
        <w:rPr>
          <w:rFonts w:ascii="Arial" w:hAnsi="Arial" w:cs="Arial"/>
          <w:sz w:val="18"/>
          <w:szCs w:val="18"/>
        </w:rPr>
        <w:t>TruEye</w:t>
      </w:r>
      <w:proofErr w:type="spellEnd"/>
      <w:r w:rsidRPr="005C7D54">
        <w:rPr>
          <w:rFonts w:ascii="Arial" w:hAnsi="Arial" w:cs="Arial"/>
          <w:sz w:val="18"/>
          <w:szCs w:val="18"/>
          <w:vertAlign w:val="superscript"/>
        </w:rPr>
        <w:t>®</w:t>
      </w:r>
      <w:r w:rsidR="000F4210">
        <w:rPr>
          <w:rFonts w:ascii="Arial" w:hAnsi="Arial" w:cs="Arial"/>
          <w:sz w:val="18"/>
          <w:szCs w:val="18"/>
        </w:rPr>
        <w:t xml:space="preserve">, </w:t>
      </w:r>
      <w:r w:rsidR="000F4210" w:rsidRPr="000F4210">
        <w:rPr>
          <w:rFonts w:ascii="Arial" w:hAnsi="Arial" w:cs="Arial"/>
          <w:sz w:val="18"/>
          <w:szCs w:val="18"/>
          <w:lang w:val="en-US"/>
        </w:rPr>
        <w:t>HYDRACLEAR</w:t>
      </w:r>
      <w:r w:rsidR="000F4210" w:rsidRPr="000F4210">
        <w:rPr>
          <w:rFonts w:ascii="Arial" w:hAnsi="Arial" w:cs="Arial"/>
          <w:sz w:val="18"/>
          <w:szCs w:val="18"/>
          <w:vertAlign w:val="superscript"/>
          <w:lang w:val="en-US"/>
        </w:rPr>
        <w:t>®</w:t>
      </w:r>
      <w:r w:rsidR="000F4210">
        <w:rPr>
          <w:rFonts w:ascii="Arial" w:hAnsi="Arial" w:cs="Arial"/>
          <w:sz w:val="18"/>
          <w:szCs w:val="18"/>
          <w:vertAlign w:val="superscript"/>
          <w:lang w:val="en-US"/>
        </w:rPr>
        <w:t xml:space="preserve"> </w:t>
      </w:r>
      <w:r w:rsidRPr="005C7D54">
        <w:rPr>
          <w:rFonts w:ascii="Arial" w:hAnsi="Arial" w:cs="Arial"/>
          <w:sz w:val="18"/>
          <w:szCs w:val="18"/>
        </w:rPr>
        <w:t>und</w:t>
      </w:r>
      <w:r>
        <w:rPr>
          <w:rFonts w:ascii="Arial" w:hAnsi="Arial" w:cs="Arial"/>
          <w:sz w:val="18"/>
          <w:szCs w:val="18"/>
        </w:rPr>
        <w:t xml:space="preserve"> </w:t>
      </w:r>
      <w:r w:rsidRPr="005C7D54">
        <w:rPr>
          <w:rFonts w:ascii="Arial" w:hAnsi="Arial" w:cs="Arial"/>
          <w:sz w:val="18"/>
          <w:szCs w:val="18"/>
        </w:rPr>
        <w:t>SEE</w:t>
      </w:r>
      <w:r>
        <w:rPr>
          <w:rFonts w:ascii="Arial" w:hAnsi="Arial" w:cs="Arial"/>
          <w:sz w:val="18"/>
          <w:szCs w:val="18"/>
        </w:rPr>
        <w:t xml:space="preserve"> </w:t>
      </w:r>
      <w:r w:rsidRPr="005C7D54">
        <w:rPr>
          <w:rFonts w:ascii="Arial" w:hAnsi="Arial" w:cs="Arial"/>
          <w:sz w:val="18"/>
          <w:szCs w:val="18"/>
        </w:rPr>
        <w:t>WHAT</w:t>
      </w:r>
      <w:r>
        <w:rPr>
          <w:rFonts w:ascii="Arial" w:hAnsi="Arial" w:cs="Arial"/>
          <w:sz w:val="18"/>
          <w:szCs w:val="18"/>
        </w:rPr>
        <w:t xml:space="preserve"> </w:t>
      </w:r>
      <w:r w:rsidRPr="005C7D54">
        <w:rPr>
          <w:rFonts w:ascii="Arial" w:hAnsi="Arial" w:cs="Arial"/>
          <w:sz w:val="18"/>
          <w:szCs w:val="18"/>
        </w:rPr>
        <w:t>COULD</w:t>
      </w:r>
      <w:r>
        <w:rPr>
          <w:rFonts w:ascii="Arial" w:hAnsi="Arial" w:cs="Arial"/>
          <w:sz w:val="18"/>
          <w:szCs w:val="18"/>
        </w:rPr>
        <w:t xml:space="preserve"> </w:t>
      </w:r>
      <w:r w:rsidRPr="005C7D54">
        <w:rPr>
          <w:rFonts w:ascii="Arial" w:hAnsi="Arial" w:cs="Arial"/>
          <w:sz w:val="18"/>
          <w:szCs w:val="18"/>
        </w:rPr>
        <w:t>BE</w:t>
      </w:r>
      <w:r w:rsidRPr="005C7D54">
        <w:rPr>
          <w:rFonts w:ascii="Arial" w:hAnsi="Arial" w:cs="Arial"/>
          <w:sz w:val="18"/>
          <w:szCs w:val="18"/>
          <w:vertAlign w:val="superscript"/>
        </w:rPr>
        <w:t>®</w:t>
      </w:r>
      <w:r w:rsidRPr="005C7D54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65F00" w:rsidRPr="00D65F00">
        <w:rPr>
          <w:rFonts w:ascii="Arial" w:hAnsi="Arial" w:cs="Arial"/>
          <w:color w:val="000000" w:themeColor="text1"/>
          <w:sz w:val="18"/>
          <w:szCs w:val="18"/>
          <w:lang w:val="en-US"/>
        </w:rPr>
        <w:t>sind</w:t>
      </w:r>
      <w:proofErr w:type="spellEnd"/>
      <w:r w:rsidR="00D65F00" w:rsidRPr="00D65F00"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D65F00" w:rsidRPr="00D65F00">
        <w:rPr>
          <w:rFonts w:ascii="Arial" w:hAnsi="Arial" w:cs="Arial"/>
          <w:color w:val="000000" w:themeColor="text1"/>
          <w:sz w:val="18"/>
          <w:szCs w:val="18"/>
          <w:lang w:val="en-US"/>
        </w:rPr>
        <w:t>eingetragene</w:t>
      </w:r>
      <w:proofErr w:type="spellEnd"/>
      <w:r w:rsidR="00D65F00" w:rsidRPr="00D65F00"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D65F00" w:rsidRPr="00D65F00">
        <w:rPr>
          <w:rFonts w:ascii="Arial" w:hAnsi="Arial" w:cs="Arial"/>
          <w:color w:val="000000" w:themeColor="text1"/>
          <w:sz w:val="18"/>
          <w:szCs w:val="18"/>
          <w:lang w:val="en-US"/>
        </w:rPr>
        <w:t>Marken</w:t>
      </w:r>
      <w:proofErr w:type="spellEnd"/>
      <w:r w:rsidR="00D65F00" w:rsidRPr="00D65F00"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 der Johnson &amp; Johnson AG. Johnson &amp; Johnson Vision Care </w:t>
      </w:r>
      <w:proofErr w:type="spellStart"/>
      <w:proofErr w:type="gramStart"/>
      <w:r w:rsidR="00D65F00" w:rsidRPr="00D65F00">
        <w:rPr>
          <w:rFonts w:ascii="Arial" w:hAnsi="Arial" w:cs="Arial"/>
          <w:color w:val="000000" w:themeColor="text1"/>
          <w:sz w:val="18"/>
          <w:szCs w:val="18"/>
          <w:lang w:val="en-US"/>
        </w:rPr>
        <w:t>ist</w:t>
      </w:r>
      <w:proofErr w:type="spellEnd"/>
      <w:proofErr w:type="gramEnd"/>
      <w:r w:rsidR="00D65F00" w:rsidRPr="00D65F00"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D65F00" w:rsidRPr="00D65F00">
        <w:rPr>
          <w:rFonts w:ascii="Arial" w:hAnsi="Arial" w:cs="Arial"/>
          <w:color w:val="000000" w:themeColor="text1"/>
          <w:sz w:val="18"/>
          <w:szCs w:val="18"/>
          <w:lang w:val="en-US"/>
        </w:rPr>
        <w:t>Teil</w:t>
      </w:r>
      <w:proofErr w:type="spellEnd"/>
      <w:r w:rsidR="00D65F00" w:rsidRPr="00D65F00"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 der Johnson &amp; Johnson AG. © Johnson &amp; Johnson AG 2015.</w:t>
      </w:r>
    </w:p>
    <w:sectPr w:rsidR="00B3180B" w:rsidRPr="00D65F00" w:rsidSect="00BD56D1">
      <w:pgSz w:w="11900" w:h="16840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29FE7D" w14:textId="77777777" w:rsidR="00622BC1" w:rsidRDefault="00622BC1" w:rsidP="00BD56D1">
      <w:r>
        <w:separator/>
      </w:r>
    </w:p>
  </w:endnote>
  <w:endnote w:type="continuationSeparator" w:id="0">
    <w:p w14:paraId="57323A31" w14:textId="77777777" w:rsidR="00622BC1" w:rsidRDefault="00622BC1" w:rsidP="00BD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CCEA18" w14:textId="77777777" w:rsidR="00622BC1" w:rsidRDefault="00622BC1" w:rsidP="00BD56D1">
      <w:r>
        <w:separator/>
      </w:r>
    </w:p>
  </w:footnote>
  <w:footnote w:type="continuationSeparator" w:id="0">
    <w:p w14:paraId="7F20B577" w14:textId="77777777" w:rsidR="00622BC1" w:rsidRDefault="00622BC1" w:rsidP="00BD56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4EF8"/>
    <w:multiLevelType w:val="hybridMultilevel"/>
    <w:tmpl w:val="677800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A5023EE"/>
    <w:multiLevelType w:val="hybridMultilevel"/>
    <w:tmpl w:val="27F41E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6D10A4"/>
    <w:multiLevelType w:val="hybridMultilevel"/>
    <w:tmpl w:val="2FCCFC6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6125172"/>
    <w:multiLevelType w:val="hybridMultilevel"/>
    <w:tmpl w:val="7F2402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E261B99"/>
    <w:multiLevelType w:val="hybridMultilevel"/>
    <w:tmpl w:val="062C1A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976C9C"/>
    <w:multiLevelType w:val="hybridMultilevel"/>
    <w:tmpl w:val="1E506C6A"/>
    <w:lvl w:ilvl="0" w:tplc="6D0E4A8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29E"/>
    <w:rsid w:val="000F4210"/>
    <w:rsid w:val="0011570A"/>
    <w:rsid w:val="001462BB"/>
    <w:rsid w:val="00167D90"/>
    <w:rsid w:val="00290271"/>
    <w:rsid w:val="002C0FF7"/>
    <w:rsid w:val="002C4B97"/>
    <w:rsid w:val="0034531A"/>
    <w:rsid w:val="00351971"/>
    <w:rsid w:val="003838D3"/>
    <w:rsid w:val="003E59D6"/>
    <w:rsid w:val="00404A9E"/>
    <w:rsid w:val="004867F9"/>
    <w:rsid w:val="004E34CD"/>
    <w:rsid w:val="004F0CC1"/>
    <w:rsid w:val="004F3B92"/>
    <w:rsid w:val="005145D3"/>
    <w:rsid w:val="00524E0B"/>
    <w:rsid w:val="005810C4"/>
    <w:rsid w:val="005B04C3"/>
    <w:rsid w:val="005C7D54"/>
    <w:rsid w:val="005E60F7"/>
    <w:rsid w:val="005F4E59"/>
    <w:rsid w:val="006060FC"/>
    <w:rsid w:val="00622BC1"/>
    <w:rsid w:val="00684B82"/>
    <w:rsid w:val="006B2252"/>
    <w:rsid w:val="00700247"/>
    <w:rsid w:val="00797EED"/>
    <w:rsid w:val="007B597B"/>
    <w:rsid w:val="007C004E"/>
    <w:rsid w:val="0080445C"/>
    <w:rsid w:val="00804D66"/>
    <w:rsid w:val="00851437"/>
    <w:rsid w:val="008D36D9"/>
    <w:rsid w:val="00904025"/>
    <w:rsid w:val="009D7CC8"/>
    <w:rsid w:val="009F295B"/>
    <w:rsid w:val="00A02F38"/>
    <w:rsid w:val="00A22025"/>
    <w:rsid w:val="00A31FAA"/>
    <w:rsid w:val="00A72F79"/>
    <w:rsid w:val="00AC0C82"/>
    <w:rsid w:val="00B00663"/>
    <w:rsid w:val="00B02B37"/>
    <w:rsid w:val="00B3180B"/>
    <w:rsid w:val="00B87A36"/>
    <w:rsid w:val="00BB0707"/>
    <w:rsid w:val="00BD56D1"/>
    <w:rsid w:val="00C314E7"/>
    <w:rsid w:val="00C5762C"/>
    <w:rsid w:val="00CC2714"/>
    <w:rsid w:val="00CD5303"/>
    <w:rsid w:val="00CF7317"/>
    <w:rsid w:val="00D278CA"/>
    <w:rsid w:val="00D65F00"/>
    <w:rsid w:val="00DB629E"/>
    <w:rsid w:val="00E14866"/>
    <w:rsid w:val="00E5467D"/>
    <w:rsid w:val="00E64251"/>
    <w:rsid w:val="00E870FE"/>
    <w:rsid w:val="00F318D3"/>
    <w:rsid w:val="00FA1DAC"/>
    <w:rsid w:val="00FA3BBE"/>
    <w:rsid w:val="00FB0818"/>
    <w:rsid w:val="00FF1EED"/>
    <w:rsid w:val="00FF3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DF249F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1570A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F295B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F295B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BD56D1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BD56D1"/>
  </w:style>
  <w:style w:type="paragraph" w:styleId="Fuzeile">
    <w:name w:val="footer"/>
    <w:basedOn w:val="Standard"/>
    <w:link w:val="FuzeileZeichen"/>
    <w:uiPriority w:val="99"/>
    <w:unhideWhenUsed/>
    <w:rsid w:val="00BD56D1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BD56D1"/>
  </w:style>
  <w:style w:type="paragraph" w:styleId="KeinLeerraum">
    <w:name w:val="No Spacing"/>
    <w:link w:val="KeinLeerraumZeichen"/>
    <w:qFormat/>
    <w:rsid w:val="00BD56D1"/>
    <w:rPr>
      <w:rFonts w:ascii="PMingLiU" w:hAnsi="PMingLiU"/>
      <w:sz w:val="22"/>
      <w:szCs w:val="22"/>
    </w:rPr>
  </w:style>
  <w:style w:type="character" w:customStyle="1" w:styleId="KeinLeerraumZeichen">
    <w:name w:val="Kein Leerraum Zeichen"/>
    <w:basedOn w:val="Absatzstandardschriftart"/>
    <w:link w:val="KeinLeerraum"/>
    <w:rsid w:val="00BD56D1"/>
    <w:rPr>
      <w:rFonts w:ascii="PMingLiU" w:hAnsi="PMingLiU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1570A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F295B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F295B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BD56D1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BD56D1"/>
  </w:style>
  <w:style w:type="paragraph" w:styleId="Fuzeile">
    <w:name w:val="footer"/>
    <w:basedOn w:val="Standard"/>
    <w:link w:val="FuzeileZeichen"/>
    <w:uiPriority w:val="99"/>
    <w:unhideWhenUsed/>
    <w:rsid w:val="00BD56D1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BD56D1"/>
  </w:style>
  <w:style w:type="paragraph" w:styleId="KeinLeerraum">
    <w:name w:val="No Spacing"/>
    <w:link w:val="KeinLeerraumZeichen"/>
    <w:qFormat/>
    <w:rsid w:val="00BD56D1"/>
    <w:rPr>
      <w:rFonts w:ascii="PMingLiU" w:hAnsi="PMingLiU"/>
      <w:sz w:val="22"/>
      <w:szCs w:val="22"/>
    </w:rPr>
  </w:style>
  <w:style w:type="character" w:customStyle="1" w:styleId="KeinLeerraumZeichen">
    <w:name w:val="Kein Leerraum Zeichen"/>
    <w:basedOn w:val="Absatzstandardschriftart"/>
    <w:link w:val="KeinLeerraum"/>
    <w:rsid w:val="00BD56D1"/>
    <w:rPr>
      <w:rFonts w:ascii="PMingLiU" w:hAnsi="PMingLiU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3DA421C-9BAD-6449-9DA0-B1C0F0741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405</Words>
  <Characters>2554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Son Agency GmbH</Company>
  <LinksUpToDate>false</LinksUpToDate>
  <CharactersWithSpaces>2954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Pfeiffer</dc:creator>
  <cp:keywords/>
  <dc:description/>
  <cp:lastModifiedBy>SON Agency GmbH</cp:lastModifiedBy>
  <cp:revision>2</cp:revision>
  <cp:lastPrinted>2015-01-20T13:39:00Z</cp:lastPrinted>
  <dcterms:created xsi:type="dcterms:W3CDTF">2015-11-25T09:03:00Z</dcterms:created>
  <dcterms:modified xsi:type="dcterms:W3CDTF">2015-11-25T09:03:00Z</dcterms:modified>
  <cp:category/>
</cp:coreProperties>
</file>